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B517ACD" w14:textId="77777777" w:rsidTr="003F1ECC">
        <w:trPr>
          <w:trHeight w:hRule="exact" w:val="2948"/>
        </w:trPr>
        <w:tc>
          <w:tcPr>
            <w:tcW w:w="11185" w:type="dxa"/>
            <w:shd w:val="clear" w:color="auto" w:fill="00AFAA"/>
            <w:vAlign w:val="center"/>
          </w:tcPr>
          <w:p w14:paraId="2F8A6500" w14:textId="6662D220" w:rsidR="00974E99" w:rsidRPr="00093294" w:rsidRDefault="00B57BEF" w:rsidP="006F032D">
            <w:pPr>
              <w:pStyle w:val="Documenttype"/>
            </w:pPr>
            <w:bookmarkStart w:id="0" w:name="_GoBack" w:colFirst="0" w:colLast="0"/>
            <w:r>
              <w:t xml:space="preserve">Draft </w:t>
            </w:r>
            <w:r w:rsidR="00974E99" w:rsidRPr="00093294">
              <w:t xml:space="preserve">IALA </w:t>
            </w:r>
            <w:r w:rsidR="009A1FCD" w:rsidRPr="00093294">
              <w:t>Model Course</w:t>
            </w:r>
          </w:p>
        </w:tc>
      </w:tr>
      <w:bookmarkEnd w:id="0"/>
    </w:tbl>
    <w:p w14:paraId="2FE10774" w14:textId="77777777" w:rsidR="008972C3" w:rsidRPr="00093294" w:rsidRDefault="008972C3" w:rsidP="003274DB"/>
    <w:p w14:paraId="66E7C614" w14:textId="77777777" w:rsidR="00D74AE1" w:rsidRPr="00093294" w:rsidRDefault="00D74AE1" w:rsidP="003274DB"/>
    <w:p w14:paraId="64A6DE68" w14:textId="1A8FADDE" w:rsidR="007B7FEC" w:rsidRPr="00093294" w:rsidRDefault="00B57BEF" w:rsidP="007B7FEC">
      <w:pPr>
        <w:pStyle w:val="Documentnumber"/>
      </w:pPr>
      <w:r>
        <w:t>L2.2.1</w:t>
      </w:r>
    </w:p>
    <w:p w14:paraId="70AF2042" w14:textId="77777777" w:rsidR="007B7FEC" w:rsidRPr="00093294" w:rsidRDefault="007B7FEC" w:rsidP="003274DB"/>
    <w:p w14:paraId="329476D6" w14:textId="67754024" w:rsidR="00B57BEF" w:rsidRDefault="00375C78" w:rsidP="00B57BEF">
      <w:pPr>
        <w:pStyle w:val="Documentname"/>
        <w:rPr>
          <w:sz w:val="48"/>
          <w:szCs w:val="48"/>
        </w:rPr>
      </w:pPr>
      <w:ins w:id="1" w:author="Seamus Doyle" w:date="2018-10-01T17:36:00Z">
        <w:r>
          <w:rPr>
            <w:sz w:val="48"/>
            <w:szCs w:val="48"/>
          </w:rPr>
          <w:t xml:space="preserve">Marine </w:t>
        </w:r>
      </w:ins>
      <w:r w:rsidR="00B57BEF" w:rsidRPr="00377CE5">
        <w:rPr>
          <w:sz w:val="48"/>
          <w:szCs w:val="48"/>
        </w:rPr>
        <w:t>AIDS TO NAVIGATION - Technician Training</w:t>
      </w:r>
    </w:p>
    <w:p w14:paraId="049FC2B1" w14:textId="77777777" w:rsidR="00B57BEF" w:rsidRPr="00377CE5" w:rsidRDefault="00B57BEF" w:rsidP="00B57BEF"/>
    <w:p w14:paraId="7FFCB6B2" w14:textId="4A4661A5" w:rsidR="00B57BEF" w:rsidRDefault="00B57BEF" w:rsidP="00B57BEF">
      <w:pPr>
        <w:pStyle w:val="Documentname"/>
        <w:rPr>
          <w:sz w:val="48"/>
          <w:szCs w:val="48"/>
        </w:rPr>
      </w:pPr>
      <w:r>
        <w:rPr>
          <w:sz w:val="48"/>
          <w:szCs w:val="48"/>
        </w:rPr>
        <w:t xml:space="preserve">Level 2 </w:t>
      </w:r>
      <w:r w:rsidRPr="00377CE5">
        <w:rPr>
          <w:sz w:val="48"/>
          <w:szCs w:val="48"/>
        </w:rPr>
        <w:t xml:space="preserve">MODULE </w:t>
      </w:r>
      <w:r>
        <w:rPr>
          <w:sz w:val="48"/>
          <w:szCs w:val="48"/>
        </w:rPr>
        <w:t>2</w:t>
      </w:r>
      <w:r w:rsidRPr="00377CE5">
        <w:rPr>
          <w:sz w:val="48"/>
          <w:szCs w:val="48"/>
        </w:rPr>
        <w:t xml:space="preserve"> ELEMENT </w:t>
      </w:r>
      <w:r>
        <w:rPr>
          <w:sz w:val="48"/>
          <w:szCs w:val="48"/>
        </w:rPr>
        <w:t>2.1</w:t>
      </w:r>
    </w:p>
    <w:p w14:paraId="1CF9C5EC" w14:textId="77777777" w:rsidR="00B57BEF" w:rsidRPr="00377CE5" w:rsidRDefault="00B57BEF" w:rsidP="00B57BEF"/>
    <w:p w14:paraId="09757413" w14:textId="689C1AC0" w:rsidR="00776004" w:rsidRPr="00093294" w:rsidRDefault="00B57BEF" w:rsidP="00B57BEF">
      <w:pPr>
        <w:pStyle w:val="Documentname"/>
      </w:pPr>
      <w:r w:rsidRPr="00B57BEF">
        <w:rPr>
          <w:sz w:val="48"/>
          <w:szCs w:val="48"/>
        </w:rPr>
        <w:t>DC Power Systems</w:t>
      </w:r>
    </w:p>
    <w:p w14:paraId="79F2A62F" w14:textId="77777777" w:rsidR="00D74AE1" w:rsidRPr="00093294" w:rsidRDefault="00D74AE1" w:rsidP="00D74AE1"/>
    <w:p w14:paraId="6CDE5C7F" w14:textId="77777777" w:rsidR="00BC27F6" w:rsidRPr="00093294" w:rsidRDefault="00BC27F6" w:rsidP="00D74AE1"/>
    <w:p w14:paraId="01BC920E" w14:textId="77777777" w:rsidR="00913B44" w:rsidRDefault="00913B44" w:rsidP="00D74AE1"/>
    <w:p w14:paraId="47BB3495" w14:textId="77777777" w:rsidR="00B57BEF" w:rsidRPr="00093294" w:rsidRDefault="00B57BEF" w:rsidP="00D74AE1"/>
    <w:p w14:paraId="3A3BC721" w14:textId="77777777" w:rsidR="00913B44" w:rsidRPr="00093294" w:rsidRDefault="00913B44" w:rsidP="00D74AE1"/>
    <w:p w14:paraId="2252FEA1" w14:textId="77777777" w:rsidR="00913B44" w:rsidRPr="00093294" w:rsidRDefault="00913B44" w:rsidP="00D74AE1"/>
    <w:p w14:paraId="64FF3576" w14:textId="77777777" w:rsidR="00913B44" w:rsidRPr="00093294" w:rsidRDefault="00913B44" w:rsidP="00D74AE1"/>
    <w:p w14:paraId="2DB2DAF1" w14:textId="77777777" w:rsidR="00913B44" w:rsidRPr="00093294" w:rsidRDefault="00913B44" w:rsidP="00D74AE1"/>
    <w:p w14:paraId="418618AE" w14:textId="77777777" w:rsidR="00913B44" w:rsidRPr="00093294" w:rsidRDefault="00913B44" w:rsidP="00D74AE1"/>
    <w:p w14:paraId="506DAFD7" w14:textId="77777777" w:rsidR="00913B44" w:rsidRPr="00093294" w:rsidRDefault="00913B44" w:rsidP="00D74AE1"/>
    <w:p w14:paraId="1AFFA2C6" w14:textId="77777777" w:rsidR="00913B44" w:rsidRPr="00093294" w:rsidRDefault="00913B44" w:rsidP="00D74AE1"/>
    <w:p w14:paraId="5C144D56" w14:textId="77777777" w:rsidR="00913B44" w:rsidRPr="00093294" w:rsidRDefault="00913B44" w:rsidP="00D74AE1"/>
    <w:p w14:paraId="11E7BA0E" w14:textId="77777777" w:rsidR="00913B44" w:rsidRPr="00093294" w:rsidRDefault="00913B44" w:rsidP="00D74AE1"/>
    <w:p w14:paraId="01D96E73" w14:textId="77777777" w:rsidR="00913B44" w:rsidRPr="00093294" w:rsidRDefault="00913B44" w:rsidP="00D74AE1"/>
    <w:p w14:paraId="0D6EF092" w14:textId="77777777" w:rsidR="00913B44" w:rsidRPr="00093294" w:rsidRDefault="00913B44" w:rsidP="00D74AE1"/>
    <w:p w14:paraId="740FCCC2" w14:textId="77777777" w:rsidR="00913B44" w:rsidRPr="00093294" w:rsidRDefault="00913B44" w:rsidP="00D74AE1"/>
    <w:p w14:paraId="1D2F1668" w14:textId="77777777" w:rsidR="00913B44" w:rsidRPr="00093294" w:rsidRDefault="00913B44" w:rsidP="00D74AE1"/>
    <w:p w14:paraId="327B44DC" w14:textId="77777777" w:rsidR="005C71FF" w:rsidRPr="00093294" w:rsidRDefault="005C71FF" w:rsidP="00D74AE1"/>
    <w:p w14:paraId="3E0D84CA" w14:textId="77777777" w:rsidR="00883AE3" w:rsidRPr="00093294" w:rsidRDefault="00883AE3" w:rsidP="00D74AE1"/>
    <w:p w14:paraId="27ABFD32" w14:textId="7EF30B23" w:rsidR="00913B44" w:rsidRPr="00093294" w:rsidRDefault="00913B44" w:rsidP="00913B44">
      <w:pPr>
        <w:pStyle w:val="Editionnumber"/>
      </w:pPr>
      <w:r w:rsidRPr="00093294">
        <w:t xml:space="preserve">Edition </w:t>
      </w:r>
      <w:ins w:id="2" w:author="Seamus Doyle" w:date="2018-10-01T14:48:00Z">
        <w:r w:rsidR="004C7AEB">
          <w:t>3</w:t>
        </w:r>
      </w:ins>
      <w:del w:id="3" w:author="Seamus Doyle" w:date="2018-10-01T14:48:00Z">
        <w:r w:rsidR="004C7AEB" w:rsidDel="004C7AEB">
          <w:delText>2</w:delText>
        </w:r>
      </w:del>
      <w:r w:rsidRPr="00093294">
        <w:t>.0</w:t>
      </w:r>
    </w:p>
    <w:p w14:paraId="0C1D2967" w14:textId="4CFF2FD5" w:rsidR="00913B44" w:rsidRPr="00093294" w:rsidRDefault="004C7AEB" w:rsidP="005C71FF">
      <w:pPr>
        <w:pStyle w:val="Documentdate"/>
      </w:pPr>
      <w:r>
        <w:lastRenderedPageBreak/>
        <w:t>December 201</w:t>
      </w:r>
      <w:ins w:id="4" w:author="Seamus Doyle" w:date="2018-10-01T14:48:00Z">
        <w:r>
          <w:t>8</w:t>
        </w:r>
      </w:ins>
      <w:del w:id="5" w:author="Seamus Doyle" w:date="2018-10-01T14:48:00Z">
        <w:r w:rsidDel="004C7AEB">
          <w:delText>4</w:delText>
        </w:r>
      </w:del>
    </w:p>
    <w:p w14:paraId="55CA1DC6" w14:textId="77777777" w:rsidR="00913B44" w:rsidRPr="00093294" w:rsidRDefault="00913B44" w:rsidP="00D74AE1">
      <w:pPr>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5E5081A"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E7BC0B1" w14:textId="77777777" w:rsidTr="005E4659">
        <w:tc>
          <w:tcPr>
            <w:tcW w:w="1908" w:type="dxa"/>
          </w:tcPr>
          <w:p w14:paraId="7E7498BF" w14:textId="77777777" w:rsidR="00914E26" w:rsidRPr="00093294" w:rsidRDefault="00914E26" w:rsidP="00ED030E">
            <w:pPr>
              <w:pStyle w:val="Tableheading"/>
              <w:rPr>
                <w:lang w:val="en-GB"/>
              </w:rPr>
            </w:pPr>
            <w:r w:rsidRPr="00093294">
              <w:rPr>
                <w:lang w:val="en-GB"/>
              </w:rPr>
              <w:t>Date</w:t>
            </w:r>
          </w:p>
        </w:tc>
        <w:tc>
          <w:tcPr>
            <w:tcW w:w="3576" w:type="dxa"/>
          </w:tcPr>
          <w:p w14:paraId="5A14C648" w14:textId="77777777" w:rsidR="00914E26" w:rsidRPr="00093294" w:rsidRDefault="00914E26" w:rsidP="00ED030E">
            <w:pPr>
              <w:pStyle w:val="Tableheading"/>
              <w:rPr>
                <w:lang w:val="en-GB"/>
              </w:rPr>
            </w:pPr>
            <w:r w:rsidRPr="00093294">
              <w:rPr>
                <w:lang w:val="en-GB"/>
              </w:rPr>
              <w:t>Page / Section Revised</w:t>
            </w:r>
          </w:p>
        </w:tc>
        <w:tc>
          <w:tcPr>
            <w:tcW w:w="5001" w:type="dxa"/>
          </w:tcPr>
          <w:p w14:paraId="6A078B66"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CC06263" w14:textId="77777777" w:rsidTr="005E4659">
        <w:trPr>
          <w:trHeight w:val="851"/>
        </w:trPr>
        <w:tc>
          <w:tcPr>
            <w:tcW w:w="1908" w:type="dxa"/>
            <w:vAlign w:val="center"/>
          </w:tcPr>
          <w:p w14:paraId="2C9C0AB6" w14:textId="019B953B" w:rsidR="00914E26" w:rsidRPr="00093294" w:rsidRDefault="003D2BE7" w:rsidP="00914E26">
            <w:pPr>
              <w:pStyle w:val="Tabletext"/>
            </w:pPr>
            <w:r>
              <w:t>2010</w:t>
            </w:r>
          </w:p>
        </w:tc>
        <w:tc>
          <w:tcPr>
            <w:tcW w:w="3576" w:type="dxa"/>
            <w:vAlign w:val="center"/>
          </w:tcPr>
          <w:p w14:paraId="7953BBBC" w14:textId="1EDE4672" w:rsidR="00914E26" w:rsidRPr="00093294" w:rsidRDefault="004332D9" w:rsidP="00914E26">
            <w:pPr>
              <w:pStyle w:val="Tabletext"/>
            </w:pPr>
            <w:r>
              <w:t>1</w:t>
            </w:r>
            <w:r w:rsidRPr="004332D9">
              <w:rPr>
                <w:vertAlign w:val="superscript"/>
              </w:rPr>
              <w:t>st</w:t>
            </w:r>
            <w:r>
              <w:t xml:space="preserve"> issue</w:t>
            </w:r>
          </w:p>
        </w:tc>
        <w:tc>
          <w:tcPr>
            <w:tcW w:w="5001" w:type="dxa"/>
            <w:vAlign w:val="center"/>
          </w:tcPr>
          <w:p w14:paraId="1C56106A" w14:textId="5041504A" w:rsidR="00914E26" w:rsidRPr="00093294" w:rsidRDefault="00914E26" w:rsidP="00914E26">
            <w:pPr>
              <w:pStyle w:val="Tabletext"/>
            </w:pPr>
          </w:p>
        </w:tc>
      </w:tr>
      <w:tr w:rsidR="004332D9" w:rsidRPr="00093294" w14:paraId="31CA7398" w14:textId="77777777" w:rsidTr="005E4659">
        <w:trPr>
          <w:trHeight w:val="851"/>
        </w:trPr>
        <w:tc>
          <w:tcPr>
            <w:tcW w:w="1908" w:type="dxa"/>
            <w:vAlign w:val="center"/>
          </w:tcPr>
          <w:p w14:paraId="6B8B4C6D" w14:textId="4799F8A7" w:rsidR="004332D9" w:rsidRPr="00093294" w:rsidRDefault="004332D9" w:rsidP="004332D9">
            <w:pPr>
              <w:pStyle w:val="Tabletext"/>
            </w:pPr>
            <w:r>
              <w:t>December 2014</w:t>
            </w:r>
          </w:p>
        </w:tc>
        <w:tc>
          <w:tcPr>
            <w:tcW w:w="3576" w:type="dxa"/>
            <w:vAlign w:val="center"/>
          </w:tcPr>
          <w:p w14:paraId="59FFD0FB" w14:textId="78E4FD86" w:rsidR="004332D9" w:rsidRPr="00093294" w:rsidRDefault="004332D9" w:rsidP="004332D9">
            <w:pPr>
              <w:pStyle w:val="Tabletext"/>
            </w:pPr>
            <w:r>
              <w:t>Whole document</w:t>
            </w:r>
          </w:p>
        </w:tc>
        <w:tc>
          <w:tcPr>
            <w:tcW w:w="5001" w:type="dxa"/>
            <w:vAlign w:val="center"/>
          </w:tcPr>
          <w:p w14:paraId="46010FDD" w14:textId="03DEFC3D" w:rsidR="004332D9" w:rsidRPr="00093294" w:rsidRDefault="004332D9" w:rsidP="004332D9">
            <w:pPr>
              <w:pStyle w:val="Tabletext"/>
            </w:pPr>
            <w:r w:rsidRPr="006F264A">
              <w:t>New Edition in revised standard format</w:t>
            </w:r>
          </w:p>
        </w:tc>
      </w:tr>
      <w:tr w:rsidR="0091794A" w:rsidRPr="00093294" w14:paraId="18AEB486" w14:textId="77777777" w:rsidTr="005E4659">
        <w:trPr>
          <w:trHeight w:val="851"/>
        </w:trPr>
        <w:tc>
          <w:tcPr>
            <w:tcW w:w="1908" w:type="dxa"/>
            <w:vAlign w:val="center"/>
          </w:tcPr>
          <w:p w14:paraId="3EC14DAF" w14:textId="6CC3AB9A" w:rsidR="0091794A" w:rsidRPr="00093294" w:rsidRDefault="0091794A" w:rsidP="0091794A">
            <w:pPr>
              <w:pStyle w:val="Tabletext"/>
            </w:pPr>
            <w:ins w:id="6" w:author="Seamus Doyle" w:date="2018-10-01T14:48:00Z">
              <w:r>
                <w:t>December 2018</w:t>
              </w:r>
            </w:ins>
          </w:p>
        </w:tc>
        <w:tc>
          <w:tcPr>
            <w:tcW w:w="3576" w:type="dxa"/>
            <w:vAlign w:val="center"/>
          </w:tcPr>
          <w:p w14:paraId="18CE06A5" w14:textId="299B2A4F" w:rsidR="0091794A" w:rsidRPr="00093294" w:rsidRDefault="0091794A" w:rsidP="0091794A">
            <w:pPr>
              <w:pStyle w:val="Tabletext"/>
            </w:pPr>
            <w:ins w:id="7" w:author="Seamus Doyle" w:date="2018-10-01T14:48:00Z">
              <w:r>
                <w:t>Entire</w:t>
              </w:r>
            </w:ins>
          </w:p>
        </w:tc>
        <w:tc>
          <w:tcPr>
            <w:tcW w:w="5001" w:type="dxa"/>
            <w:vAlign w:val="center"/>
          </w:tcPr>
          <w:p w14:paraId="40B2D9D0" w14:textId="77777777" w:rsidR="0091794A" w:rsidRDefault="0091794A" w:rsidP="0091794A">
            <w:pPr>
              <w:pStyle w:val="Tabletext"/>
              <w:rPr>
                <w:ins w:id="8" w:author="Seamus Doyle" w:date="2018-10-01T14:48:00Z"/>
              </w:rPr>
            </w:pPr>
            <w:ins w:id="9" w:author="Seamus Doyle" w:date="2018-10-01T14:48:00Z">
              <w:r>
                <w:t>Document style updated</w:t>
              </w:r>
            </w:ins>
          </w:p>
          <w:p w14:paraId="32E1BA24" w14:textId="285AD47C" w:rsidR="0091794A" w:rsidRPr="00093294" w:rsidRDefault="0091794A" w:rsidP="0091794A">
            <w:pPr>
              <w:pStyle w:val="Tabletext"/>
            </w:pPr>
            <w:ins w:id="10" w:author="Seamus Doyle" w:date="2018-10-01T14:48:00Z">
              <w:r>
                <w:t>Scheduled Committee review to edition 3</w:t>
              </w:r>
            </w:ins>
          </w:p>
        </w:tc>
      </w:tr>
      <w:tr w:rsidR="005E4659" w:rsidRPr="00093294" w14:paraId="67DC9E51" w14:textId="77777777" w:rsidTr="005E4659">
        <w:trPr>
          <w:trHeight w:val="851"/>
        </w:trPr>
        <w:tc>
          <w:tcPr>
            <w:tcW w:w="1908" w:type="dxa"/>
            <w:vAlign w:val="center"/>
          </w:tcPr>
          <w:p w14:paraId="01502A10" w14:textId="77777777" w:rsidR="00914E26" w:rsidRPr="00093294" w:rsidRDefault="00914E26" w:rsidP="00914E26">
            <w:pPr>
              <w:pStyle w:val="Tabletext"/>
            </w:pPr>
          </w:p>
        </w:tc>
        <w:tc>
          <w:tcPr>
            <w:tcW w:w="3576" w:type="dxa"/>
            <w:vAlign w:val="center"/>
          </w:tcPr>
          <w:p w14:paraId="7B6A4FD2" w14:textId="77777777" w:rsidR="00914E26" w:rsidRPr="00093294" w:rsidRDefault="00914E26" w:rsidP="00914E26">
            <w:pPr>
              <w:pStyle w:val="Tabletext"/>
            </w:pPr>
          </w:p>
        </w:tc>
        <w:tc>
          <w:tcPr>
            <w:tcW w:w="5001" w:type="dxa"/>
            <w:vAlign w:val="center"/>
          </w:tcPr>
          <w:p w14:paraId="38852B58" w14:textId="77777777" w:rsidR="00914E26" w:rsidRPr="00093294" w:rsidRDefault="00914E26" w:rsidP="00914E26">
            <w:pPr>
              <w:pStyle w:val="Tabletext"/>
            </w:pPr>
          </w:p>
        </w:tc>
      </w:tr>
      <w:tr w:rsidR="005E4659" w:rsidRPr="00093294" w14:paraId="7CCFA108" w14:textId="77777777" w:rsidTr="005E4659">
        <w:trPr>
          <w:trHeight w:val="851"/>
        </w:trPr>
        <w:tc>
          <w:tcPr>
            <w:tcW w:w="1908" w:type="dxa"/>
            <w:vAlign w:val="center"/>
          </w:tcPr>
          <w:p w14:paraId="15B270FB" w14:textId="77777777" w:rsidR="00914E26" w:rsidRPr="00093294" w:rsidRDefault="00914E26" w:rsidP="00914E26">
            <w:pPr>
              <w:pStyle w:val="Tabletext"/>
            </w:pPr>
          </w:p>
        </w:tc>
        <w:tc>
          <w:tcPr>
            <w:tcW w:w="3576" w:type="dxa"/>
            <w:vAlign w:val="center"/>
          </w:tcPr>
          <w:p w14:paraId="79A501B5" w14:textId="77777777" w:rsidR="00914E26" w:rsidRPr="00093294" w:rsidRDefault="00914E26" w:rsidP="00914E26">
            <w:pPr>
              <w:pStyle w:val="Tabletext"/>
            </w:pPr>
          </w:p>
        </w:tc>
        <w:tc>
          <w:tcPr>
            <w:tcW w:w="5001" w:type="dxa"/>
            <w:vAlign w:val="center"/>
          </w:tcPr>
          <w:p w14:paraId="4A3F6341" w14:textId="77777777" w:rsidR="00914E26" w:rsidRPr="00093294" w:rsidRDefault="00914E26" w:rsidP="00914E26">
            <w:pPr>
              <w:pStyle w:val="Tabletext"/>
            </w:pPr>
          </w:p>
        </w:tc>
      </w:tr>
      <w:tr w:rsidR="005E4659" w:rsidRPr="00093294" w14:paraId="38F5BED8" w14:textId="77777777" w:rsidTr="005E4659">
        <w:trPr>
          <w:trHeight w:val="851"/>
        </w:trPr>
        <w:tc>
          <w:tcPr>
            <w:tcW w:w="1908" w:type="dxa"/>
            <w:vAlign w:val="center"/>
          </w:tcPr>
          <w:p w14:paraId="4461A9BD" w14:textId="77777777" w:rsidR="00914E26" w:rsidRPr="00093294" w:rsidRDefault="00914E26" w:rsidP="00914E26">
            <w:pPr>
              <w:pStyle w:val="Tabletext"/>
            </w:pPr>
          </w:p>
        </w:tc>
        <w:tc>
          <w:tcPr>
            <w:tcW w:w="3576" w:type="dxa"/>
            <w:vAlign w:val="center"/>
          </w:tcPr>
          <w:p w14:paraId="71B99EFC" w14:textId="77777777" w:rsidR="00914E26" w:rsidRPr="00093294" w:rsidRDefault="00914E26" w:rsidP="00914E26">
            <w:pPr>
              <w:pStyle w:val="Tabletext"/>
            </w:pPr>
          </w:p>
        </w:tc>
        <w:tc>
          <w:tcPr>
            <w:tcW w:w="5001" w:type="dxa"/>
            <w:vAlign w:val="center"/>
          </w:tcPr>
          <w:p w14:paraId="791515E4" w14:textId="77777777" w:rsidR="00914E26" w:rsidRPr="00093294" w:rsidRDefault="00914E26" w:rsidP="00914E26">
            <w:pPr>
              <w:pStyle w:val="Tabletext"/>
            </w:pPr>
          </w:p>
        </w:tc>
      </w:tr>
      <w:tr w:rsidR="005E4659" w:rsidRPr="00093294" w14:paraId="3FCF587D" w14:textId="77777777" w:rsidTr="005E4659">
        <w:trPr>
          <w:trHeight w:val="851"/>
        </w:trPr>
        <w:tc>
          <w:tcPr>
            <w:tcW w:w="1908" w:type="dxa"/>
            <w:vAlign w:val="center"/>
          </w:tcPr>
          <w:p w14:paraId="46A7376A" w14:textId="77777777" w:rsidR="00914E26" w:rsidRPr="00093294" w:rsidRDefault="00914E26" w:rsidP="00914E26">
            <w:pPr>
              <w:pStyle w:val="Tabletext"/>
            </w:pPr>
          </w:p>
        </w:tc>
        <w:tc>
          <w:tcPr>
            <w:tcW w:w="3576" w:type="dxa"/>
            <w:vAlign w:val="center"/>
          </w:tcPr>
          <w:p w14:paraId="1805BA46" w14:textId="77777777" w:rsidR="00914E26" w:rsidRPr="00093294" w:rsidRDefault="00914E26" w:rsidP="00914E26">
            <w:pPr>
              <w:pStyle w:val="Tabletext"/>
            </w:pPr>
          </w:p>
        </w:tc>
        <w:tc>
          <w:tcPr>
            <w:tcW w:w="5001" w:type="dxa"/>
            <w:vAlign w:val="center"/>
          </w:tcPr>
          <w:p w14:paraId="2EC7BDF6" w14:textId="77777777" w:rsidR="00914E26" w:rsidRPr="00093294" w:rsidRDefault="00914E26" w:rsidP="00914E26">
            <w:pPr>
              <w:pStyle w:val="Tabletext"/>
            </w:pPr>
          </w:p>
        </w:tc>
      </w:tr>
    </w:tbl>
    <w:p w14:paraId="10829040" w14:textId="77777777" w:rsidR="00914E26" w:rsidRPr="00093294" w:rsidRDefault="00914E26" w:rsidP="00D74AE1"/>
    <w:p w14:paraId="7BE49CBF"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10B1E7AB" w14:textId="77777777" w:rsidR="009C2744"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9C2744" w:rsidRPr="002914B1">
        <w:t>PART 1</w:t>
      </w:r>
      <w:r w:rsidR="009C2744">
        <w:t xml:space="preserve"> - </w:t>
      </w:r>
      <w:r w:rsidR="009C2744" w:rsidRPr="002914B1">
        <w:t>COURSE OVERVIEW</w:t>
      </w:r>
      <w:r w:rsidR="009C2744">
        <w:tab/>
      </w:r>
      <w:r w:rsidR="009C2744">
        <w:fldChar w:fldCharType="begin"/>
      </w:r>
      <w:r w:rsidR="009C2744">
        <w:instrText xml:space="preserve"> PAGEREF _Toc526174062 \h </w:instrText>
      </w:r>
      <w:r w:rsidR="009C2744">
        <w:fldChar w:fldCharType="separate"/>
      </w:r>
      <w:r w:rsidR="009C2744">
        <w:t>6</w:t>
      </w:r>
      <w:r w:rsidR="009C2744">
        <w:fldChar w:fldCharType="end"/>
      </w:r>
    </w:p>
    <w:p w14:paraId="14113648" w14:textId="77777777" w:rsidR="009C2744" w:rsidRDefault="009C2744">
      <w:pPr>
        <w:pStyle w:val="TOC1"/>
        <w:rPr>
          <w:rFonts w:eastAsiaTheme="minorEastAsia"/>
          <w:b w:val="0"/>
          <w:color w:val="auto"/>
          <w:lang w:val="en-IE" w:eastAsia="en-IE"/>
        </w:rPr>
      </w:pPr>
      <w:r w:rsidRPr="002914B1">
        <w:t>1.</w:t>
      </w:r>
      <w:r>
        <w:rPr>
          <w:rFonts w:eastAsiaTheme="minorEastAsia"/>
          <w:b w:val="0"/>
          <w:color w:val="auto"/>
          <w:lang w:val="en-IE" w:eastAsia="en-IE"/>
        </w:rPr>
        <w:tab/>
      </w:r>
      <w:r>
        <w:t>Scope</w:t>
      </w:r>
      <w:r>
        <w:tab/>
      </w:r>
      <w:r>
        <w:fldChar w:fldCharType="begin"/>
      </w:r>
      <w:r>
        <w:instrText xml:space="preserve"> PAGEREF _Toc526174063 \h </w:instrText>
      </w:r>
      <w:r>
        <w:fldChar w:fldCharType="separate"/>
      </w:r>
      <w:r>
        <w:t>6</w:t>
      </w:r>
      <w:r>
        <w:fldChar w:fldCharType="end"/>
      </w:r>
    </w:p>
    <w:p w14:paraId="735C339B" w14:textId="77777777" w:rsidR="009C2744" w:rsidRDefault="009C2744">
      <w:pPr>
        <w:pStyle w:val="TOC1"/>
        <w:rPr>
          <w:rFonts w:eastAsiaTheme="minorEastAsia"/>
          <w:b w:val="0"/>
          <w:color w:val="auto"/>
          <w:lang w:val="en-IE" w:eastAsia="en-IE"/>
        </w:rPr>
      </w:pPr>
      <w:r w:rsidRPr="002914B1">
        <w:t>2.</w:t>
      </w:r>
      <w:r>
        <w:rPr>
          <w:rFonts w:eastAsiaTheme="minorEastAsia"/>
          <w:b w:val="0"/>
          <w:color w:val="auto"/>
          <w:lang w:val="en-IE" w:eastAsia="en-IE"/>
        </w:rPr>
        <w:tab/>
      </w:r>
      <w:r>
        <w:t>Objective</w:t>
      </w:r>
      <w:r>
        <w:tab/>
      </w:r>
      <w:r>
        <w:fldChar w:fldCharType="begin"/>
      </w:r>
      <w:r>
        <w:instrText xml:space="preserve"> PAGEREF _Toc526174064 \h </w:instrText>
      </w:r>
      <w:r>
        <w:fldChar w:fldCharType="separate"/>
      </w:r>
      <w:r>
        <w:t>6</w:t>
      </w:r>
      <w:r>
        <w:fldChar w:fldCharType="end"/>
      </w:r>
    </w:p>
    <w:p w14:paraId="3334BE24" w14:textId="77777777" w:rsidR="009C2744" w:rsidRDefault="009C2744">
      <w:pPr>
        <w:pStyle w:val="TOC1"/>
        <w:rPr>
          <w:rFonts w:eastAsiaTheme="minorEastAsia"/>
          <w:b w:val="0"/>
          <w:color w:val="auto"/>
          <w:lang w:val="en-IE" w:eastAsia="en-IE"/>
        </w:rPr>
      </w:pPr>
      <w:r w:rsidRPr="002914B1">
        <w:t>3.</w:t>
      </w:r>
      <w:r>
        <w:rPr>
          <w:rFonts w:eastAsiaTheme="minorEastAsia"/>
          <w:b w:val="0"/>
          <w:color w:val="auto"/>
          <w:lang w:val="en-IE" w:eastAsia="en-IE"/>
        </w:rPr>
        <w:tab/>
      </w:r>
      <w:r>
        <w:t>Course outline</w:t>
      </w:r>
      <w:r>
        <w:tab/>
      </w:r>
      <w:r>
        <w:fldChar w:fldCharType="begin"/>
      </w:r>
      <w:r>
        <w:instrText xml:space="preserve"> PAGEREF _Toc526174065 \h </w:instrText>
      </w:r>
      <w:r>
        <w:fldChar w:fldCharType="separate"/>
      </w:r>
      <w:r>
        <w:t>6</w:t>
      </w:r>
      <w:r>
        <w:fldChar w:fldCharType="end"/>
      </w:r>
    </w:p>
    <w:p w14:paraId="096F363C" w14:textId="77777777" w:rsidR="009C2744" w:rsidRDefault="009C2744">
      <w:pPr>
        <w:pStyle w:val="TOC1"/>
        <w:rPr>
          <w:rFonts w:eastAsiaTheme="minorEastAsia"/>
          <w:b w:val="0"/>
          <w:color w:val="auto"/>
          <w:lang w:val="en-IE" w:eastAsia="en-IE"/>
        </w:rPr>
      </w:pPr>
      <w:r w:rsidRPr="002914B1">
        <w:t>4.</w:t>
      </w:r>
      <w:r>
        <w:rPr>
          <w:rFonts w:eastAsiaTheme="minorEastAsia"/>
          <w:b w:val="0"/>
          <w:color w:val="auto"/>
          <w:lang w:val="en-IE" w:eastAsia="en-IE"/>
        </w:rPr>
        <w:tab/>
      </w:r>
      <w:r>
        <w:t>Table of Teaching Modules</w:t>
      </w:r>
      <w:r>
        <w:tab/>
      </w:r>
      <w:r>
        <w:fldChar w:fldCharType="begin"/>
      </w:r>
      <w:r>
        <w:instrText xml:space="preserve"> PAGEREF _Toc526174066 \h </w:instrText>
      </w:r>
      <w:r>
        <w:fldChar w:fldCharType="separate"/>
      </w:r>
      <w:r>
        <w:t>6</w:t>
      </w:r>
      <w:r>
        <w:fldChar w:fldCharType="end"/>
      </w:r>
    </w:p>
    <w:p w14:paraId="0A805665" w14:textId="77777777" w:rsidR="009C2744" w:rsidRDefault="009C2744">
      <w:pPr>
        <w:pStyle w:val="TOC1"/>
        <w:rPr>
          <w:rFonts w:eastAsiaTheme="minorEastAsia"/>
          <w:b w:val="0"/>
          <w:color w:val="auto"/>
          <w:lang w:val="en-IE" w:eastAsia="en-IE"/>
        </w:rPr>
      </w:pPr>
      <w:r w:rsidRPr="002914B1">
        <w:t>5.</w:t>
      </w:r>
      <w:r>
        <w:rPr>
          <w:rFonts w:eastAsiaTheme="minorEastAsia"/>
          <w:b w:val="0"/>
          <w:color w:val="auto"/>
          <w:lang w:val="en-IE" w:eastAsia="en-IE"/>
        </w:rPr>
        <w:tab/>
      </w:r>
      <w:r>
        <w:t>Specific Course Related Teaching Aids</w:t>
      </w:r>
      <w:r>
        <w:tab/>
      </w:r>
      <w:r>
        <w:fldChar w:fldCharType="begin"/>
      </w:r>
      <w:r>
        <w:instrText xml:space="preserve"> PAGEREF _Toc526174067 \h </w:instrText>
      </w:r>
      <w:r>
        <w:fldChar w:fldCharType="separate"/>
      </w:r>
      <w:r>
        <w:t>7</w:t>
      </w:r>
      <w:r>
        <w:fldChar w:fldCharType="end"/>
      </w:r>
    </w:p>
    <w:p w14:paraId="787F15D0" w14:textId="77777777" w:rsidR="009C2744" w:rsidRDefault="009C2744">
      <w:pPr>
        <w:pStyle w:val="TOC1"/>
        <w:rPr>
          <w:rFonts w:eastAsiaTheme="minorEastAsia"/>
          <w:b w:val="0"/>
          <w:color w:val="auto"/>
          <w:lang w:val="en-IE" w:eastAsia="en-IE"/>
        </w:rPr>
      </w:pPr>
      <w:r w:rsidRPr="002914B1">
        <w:t>PART 2</w:t>
      </w:r>
      <w:r>
        <w:t xml:space="preserve"> - TEACHING MODULES</w:t>
      </w:r>
      <w:r>
        <w:tab/>
      </w:r>
      <w:r>
        <w:fldChar w:fldCharType="begin"/>
      </w:r>
      <w:r>
        <w:instrText xml:space="preserve"> PAGEREF _Toc526174068 \h </w:instrText>
      </w:r>
      <w:r>
        <w:fldChar w:fldCharType="separate"/>
      </w:r>
      <w:r>
        <w:t>8</w:t>
      </w:r>
      <w:r>
        <w:fldChar w:fldCharType="end"/>
      </w:r>
    </w:p>
    <w:p w14:paraId="3E74C473" w14:textId="77777777" w:rsidR="009C2744" w:rsidRDefault="009C2744">
      <w:pPr>
        <w:pStyle w:val="TOC1"/>
        <w:rPr>
          <w:rFonts w:eastAsiaTheme="minorEastAsia"/>
          <w:b w:val="0"/>
          <w:color w:val="auto"/>
          <w:lang w:val="en-IE" w:eastAsia="en-IE"/>
        </w:rPr>
      </w:pPr>
      <w:r w:rsidRPr="002914B1">
        <w:t>1.</w:t>
      </w:r>
      <w:r>
        <w:rPr>
          <w:rFonts w:eastAsiaTheme="minorEastAsia"/>
          <w:b w:val="0"/>
          <w:color w:val="auto"/>
          <w:lang w:val="en-IE" w:eastAsia="en-IE"/>
        </w:rPr>
        <w:tab/>
      </w:r>
      <w:r>
        <w:t>Module 1 – Overview of DC power systems</w:t>
      </w:r>
      <w:r>
        <w:tab/>
      </w:r>
      <w:r>
        <w:fldChar w:fldCharType="begin"/>
      </w:r>
      <w:r>
        <w:instrText xml:space="preserve"> PAGEREF _Toc526174069 \h </w:instrText>
      </w:r>
      <w:r>
        <w:fldChar w:fldCharType="separate"/>
      </w:r>
      <w:r>
        <w:t>8</w:t>
      </w:r>
      <w:r>
        <w:fldChar w:fldCharType="end"/>
      </w:r>
    </w:p>
    <w:p w14:paraId="20A13B3B" w14:textId="77777777" w:rsidR="009C2744" w:rsidRDefault="009C2744">
      <w:pPr>
        <w:pStyle w:val="TOC2"/>
        <w:rPr>
          <w:rFonts w:eastAsiaTheme="minorEastAsia"/>
          <w:color w:val="auto"/>
          <w:lang w:val="en-IE" w:eastAsia="en-IE"/>
        </w:rPr>
      </w:pPr>
      <w:r w:rsidRPr="002914B1">
        <w:t>1.1.</w:t>
      </w:r>
      <w:r>
        <w:rPr>
          <w:rFonts w:eastAsiaTheme="minorEastAsia"/>
          <w:color w:val="auto"/>
          <w:lang w:val="en-IE" w:eastAsia="en-IE"/>
        </w:rPr>
        <w:tab/>
      </w:r>
      <w:r>
        <w:t>Scope</w:t>
      </w:r>
      <w:r>
        <w:tab/>
      </w:r>
      <w:r>
        <w:fldChar w:fldCharType="begin"/>
      </w:r>
      <w:r>
        <w:instrText xml:space="preserve"> PAGEREF _Toc526174070 \h </w:instrText>
      </w:r>
      <w:r>
        <w:fldChar w:fldCharType="separate"/>
      </w:r>
      <w:r>
        <w:t>8</w:t>
      </w:r>
      <w:r>
        <w:fldChar w:fldCharType="end"/>
      </w:r>
    </w:p>
    <w:p w14:paraId="646A1CE6" w14:textId="77777777" w:rsidR="009C2744" w:rsidRDefault="009C2744">
      <w:pPr>
        <w:pStyle w:val="TOC2"/>
        <w:rPr>
          <w:rFonts w:eastAsiaTheme="minorEastAsia"/>
          <w:color w:val="auto"/>
          <w:lang w:val="en-IE" w:eastAsia="en-IE"/>
        </w:rPr>
      </w:pPr>
      <w:r w:rsidRPr="002914B1">
        <w:t>1.2.</w:t>
      </w:r>
      <w:r>
        <w:rPr>
          <w:rFonts w:eastAsiaTheme="minorEastAsia"/>
          <w:color w:val="auto"/>
          <w:lang w:val="en-IE" w:eastAsia="en-IE"/>
        </w:rPr>
        <w:tab/>
      </w:r>
      <w:r>
        <w:t>Learning Objective</w:t>
      </w:r>
      <w:r>
        <w:tab/>
      </w:r>
      <w:r>
        <w:fldChar w:fldCharType="begin"/>
      </w:r>
      <w:r>
        <w:instrText xml:space="preserve"> PAGEREF _Toc526174071 \h </w:instrText>
      </w:r>
      <w:r>
        <w:fldChar w:fldCharType="separate"/>
      </w:r>
      <w:r>
        <w:t>8</w:t>
      </w:r>
      <w:r>
        <w:fldChar w:fldCharType="end"/>
      </w:r>
    </w:p>
    <w:p w14:paraId="55E394EC" w14:textId="77777777" w:rsidR="009C2744" w:rsidRDefault="009C2744">
      <w:pPr>
        <w:pStyle w:val="TOC2"/>
        <w:rPr>
          <w:rFonts w:eastAsiaTheme="minorEastAsia"/>
          <w:color w:val="auto"/>
          <w:lang w:val="en-IE" w:eastAsia="en-IE"/>
        </w:rPr>
      </w:pPr>
      <w:r w:rsidRPr="002914B1">
        <w:t>1.3.</w:t>
      </w:r>
      <w:r>
        <w:rPr>
          <w:rFonts w:eastAsiaTheme="minorEastAsia"/>
          <w:color w:val="auto"/>
          <w:lang w:val="en-IE" w:eastAsia="en-IE"/>
        </w:rPr>
        <w:tab/>
      </w:r>
      <w:r>
        <w:t>Syllabus</w:t>
      </w:r>
      <w:r>
        <w:tab/>
      </w:r>
      <w:r>
        <w:fldChar w:fldCharType="begin"/>
      </w:r>
      <w:r>
        <w:instrText xml:space="preserve"> PAGEREF _Toc526174072 \h </w:instrText>
      </w:r>
      <w:r>
        <w:fldChar w:fldCharType="separate"/>
      </w:r>
      <w:r>
        <w:t>8</w:t>
      </w:r>
      <w:r>
        <w:fldChar w:fldCharType="end"/>
      </w:r>
    </w:p>
    <w:p w14:paraId="16D4F4C2"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1.3.1.</w:t>
      </w:r>
      <w:r>
        <w:rPr>
          <w:rFonts w:eastAsiaTheme="minorEastAsia"/>
          <w:noProof/>
          <w:sz w:val="22"/>
          <w:lang w:val="en-IE" w:eastAsia="en-IE"/>
        </w:rPr>
        <w:tab/>
      </w:r>
      <w:r>
        <w:rPr>
          <w:noProof/>
        </w:rPr>
        <w:t>Lesson 1 – Primary Power Sources</w:t>
      </w:r>
      <w:r>
        <w:rPr>
          <w:noProof/>
        </w:rPr>
        <w:tab/>
      </w:r>
      <w:r>
        <w:rPr>
          <w:noProof/>
        </w:rPr>
        <w:fldChar w:fldCharType="begin"/>
      </w:r>
      <w:r>
        <w:rPr>
          <w:noProof/>
        </w:rPr>
        <w:instrText xml:space="preserve"> PAGEREF _Toc526174073 \h </w:instrText>
      </w:r>
      <w:r>
        <w:rPr>
          <w:noProof/>
        </w:rPr>
      </w:r>
      <w:r>
        <w:rPr>
          <w:noProof/>
        </w:rPr>
        <w:fldChar w:fldCharType="separate"/>
      </w:r>
      <w:r>
        <w:rPr>
          <w:noProof/>
        </w:rPr>
        <w:t>8</w:t>
      </w:r>
      <w:r>
        <w:rPr>
          <w:noProof/>
        </w:rPr>
        <w:fldChar w:fldCharType="end"/>
      </w:r>
    </w:p>
    <w:p w14:paraId="02BE73D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1.3.2.</w:t>
      </w:r>
      <w:r>
        <w:rPr>
          <w:rFonts w:eastAsiaTheme="minorEastAsia"/>
          <w:noProof/>
          <w:sz w:val="22"/>
          <w:lang w:val="en-IE" w:eastAsia="en-IE"/>
        </w:rPr>
        <w:tab/>
      </w:r>
      <w:r>
        <w:rPr>
          <w:noProof/>
        </w:rPr>
        <w:t>Lesson 2 – System components</w:t>
      </w:r>
      <w:r>
        <w:rPr>
          <w:noProof/>
        </w:rPr>
        <w:tab/>
      </w:r>
      <w:r>
        <w:rPr>
          <w:noProof/>
        </w:rPr>
        <w:fldChar w:fldCharType="begin"/>
      </w:r>
      <w:r>
        <w:rPr>
          <w:noProof/>
        </w:rPr>
        <w:instrText xml:space="preserve"> PAGEREF _Toc526174074 \h </w:instrText>
      </w:r>
      <w:r>
        <w:rPr>
          <w:noProof/>
        </w:rPr>
      </w:r>
      <w:r>
        <w:rPr>
          <w:noProof/>
        </w:rPr>
        <w:fldChar w:fldCharType="separate"/>
      </w:r>
      <w:r>
        <w:rPr>
          <w:noProof/>
        </w:rPr>
        <w:t>8</w:t>
      </w:r>
      <w:r>
        <w:rPr>
          <w:noProof/>
        </w:rPr>
        <w:fldChar w:fldCharType="end"/>
      </w:r>
    </w:p>
    <w:p w14:paraId="5F6EF63D" w14:textId="77777777" w:rsidR="009C2744" w:rsidRDefault="009C2744">
      <w:pPr>
        <w:pStyle w:val="TOC1"/>
        <w:rPr>
          <w:rFonts w:eastAsiaTheme="minorEastAsia"/>
          <w:b w:val="0"/>
          <w:color w:val="auto"/>
          <w:lang w:val="en-IE" w:eastAsia="en-IE"/>
        </w:rPr>
      </w:pPr>
      <w:r w:rsidRPr="002914B1">
        <w:t>2.</w:t>
      </w:r>
      <w:r>
        <w:rPr>
          <w:rFonts w:eastAsiaTheme="minorEastAsia"/>
          <w:b w:val="0"/>
          <w:color w:val="auto"/>
          <w:lang w:val="en-IE" w:eastAsia="en-IE"/>
        </w:rPr>
        <w:tab/>
      </w:r>
      <w:r>
        <w:t>Module 2 – Solar Generation</w:t>
      </w:r>
      <w:r>
        <w:tab/>
      </w:r>
      <w:r>
        <w:fldChar w:fldCharType="begin"/>
      </w:r>
      <w:r>
        <w:instrText xml:space="preserve"> PAGEREF _Toc526174075 \h </w:instrText>
      </w:r>
      <w:r>
        <w:fldChar w:fldCharType="separate"/>
      </w:r>
      <w:r>
        <w:t>8</w:t>
      </w:r>
      <w:r>
        <w:fldChar w:fldCharType="end"/>
      </w:r>
    </w:p>
    <w:p w14:paraId="3EE97B06" w14:textId="77777777" w:rsidR="009C2744" w:rsidRDefault="009C2744">
      <w:pPr>
        <w:pStyle w:val="TOC2"/>
        <w:rPr>
          <w:rFonts w:eastAsiaTheme="minorEastAsia"/>
          <w:color w:val="auto"/>
          <w:lang w:val="en-IE" w:eastAsia="en-IE"/>
        </w:rPr>
      </w:pPr>
      <w:r w:rsidRPr="002914B1">
        <w:t>2.1.</w:t>
      </w:r>
      <w:r>
        <w:rPr>
          <w:rFonts w:eastAsiaTheme="minorEastAsia"/>
          <w:color w:val="auto"/>
          <w:lang w:val="en-IE" w:eastAsia="en-IE"/>
        </w:rPr>
        <w:tab/>
      </w:r>
      <w:r>
        <w:t>Scope</w:t>
      </w:r>
      <w:r>
        <w:tab/>
      </w:r>
      <w:r>
        <w:fldChar w:fldCharType="begin"/>
      </w:r>
      <w:r>
        <w:instrText xml:space="preserve"> PAGEREF _Toc526174076 \h </w:instrText>
      </w:r>
      <w:r>
        <w:fldChar w:fldCharType="separate"/>
      </w:r>
      <w:r>
        <w:t>8</w:t>
      </w:r>
      <w:r>
        <w:fldChar w:fldCharType="end"/>
      </w:r>
    </w:p>
    <w:p w14:paraId="1E215F23" w14:textId="77777777" w:rsidR="009C2744" w:rsidRDefault="009C2744">
      <w:pPr>
        <w:pStyle w:val="TOC2"/>
        <w:rPr>
          <w:rFonts w:eastAsiaTheme="minorEastAsia"/>
          <w:color w:val="auto"/>
          <w:lang w:val="en-IE" w:eastAsia="en-IE"/>
        </w:rPr>
      </w:pPr>
      <w:r w:rsidRPr="002914B1">
        <w:t>2.2.</w:t>
      </w:r>
      <w:r>
        <w:rPr>
          <w:rFonts w:eastAsiaTheme="minorEastAsia"/>
          <w:color w:val="auto"/>
          <w:lang w:val="en-IE" w:eastAsia="en-IE"/>
        </w:rPr>
        <w:tab/>
      </w:r>
      <w:r>
        <w:t>Learning Objective</w:t>
      </w:r>
      <w:r>
        <w:tab/>
      </w:r>
      <w:r>
        <w:fldChar w:fldCharType="begin"/>
      </w:r>
      <w:r>
        <w:instrText xml:space="preserve"> PAGEREF _Toc526174077 \h </w:instrText>
      </w:r>
      <w:r>
        <w:fldChar w:fldCharType="separate"/>
      </w:r>
      <w:r>
        <w:t>8</w:t>
      </w:r>
      <w:r>
        <w:fldChar w:fldCharType="end"/>
      </w:r>
    </w:p>
    <w:p w14:paraId="014B7FE9" w14:textId="77777777" w:rsidR="009C2744" w:rsidRDefault="009C2744">
      <w:pPr>
        <w:pStyle w:val="TOC2"/>
        <w:rPr>
          <w:rFonts w:eastAsiaTheme="minorEastAsia"/>
          <w:color w:val="auto"/>
          <w:lang w:val="en-IE" w:eastAsia="en-IE"/>
        </w:rPr>
      </w:pPr>
      <w:r w:rsidRPr="002914B1">
        <w:t>2.3.</w:t>
      </w:r>
      <w:r>
        <w:rPr>
          <w:rFonts w:eastAsiaTheme="minorEastAsia"/>
          <w:color w:val="auto"/>
          <w:lang w:val="en-IE" w:eastAsia="en-IE"/>
        </w:rPr>
        <w:tab/>
      </w:r>
      <w:r>
        <w:t>Syllabus</w:t>
      </w:r>
      <w:r>
        <w:tab/>
      </w:r>
      <w:r>
        <w:fldChar w:fldCharType="begin"/>
      </w:r>
      <w:r>
        <w:instrText xml:space="preserve"> PAGEREF _Toc526174078 \h </w:instrText>
      </w:r>
      <w:r>
        <w:fldChar w:fldCharType="separate"/>
      </w:r>
      <w:r>
        <w:t>8</w:t>
      </w:r>
      <w:r>
        <w:fldChar w:fldCharType="end"/>
      </w:r>
    </w:p>
    <w:p w14:paraId="4876B7FB"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2.3.1.</w:t>
      </w:r>
      <w:r>
        <w:rPr>
          <w:rFonts w:eastAsiaTheme="minorEastAsia"/>
          <w:noProof/>
          <w:sz w:val="22"/>
          <w:lang w:val="en-IE" w:eastAsia="en-IE"/>
        </w:rPr>
        <w:tab/>
      </w:r>
      <w:r>
        <w:rPr>
          <w:noProof/>
        </w:rPr>
        <w:t>Lesson 1 PV Cells - general</w:t>
      </w:r>
      <w:r>
        <w:rPr>
          <w:noProof/>
        </w:rPr>
        <w:tab/>
      </w:r>
      <w:r>
        <w:rPr>
          <w:noProof/>
        </w:rPr>
        <w:fldChar w:fldCharType="begin"/>
      </w:r>
      <w:r>
        <w:rPr>
          <w:noProof/>
        </w:rPr>
        <w:instrText xml:space="preserve"> PAGEREF _Toc526174079 \h </w:instrText>
      </w:r>
      <w:r>
        <w:rPr>
          <w:noProof/>
        </w:rPr>
      </w:r>
      <w:r>
        <w:rPr>
          <w:noProof/>
        </w:rPr>
        <w:fldChar w:fldCharType="separate"/>
      </w:r>
      <w:r>
        <w:rPr>
          <w:noProof/>
        </w:rPr>
        <w:t>9</w:t>
      </w:r>
      <w:r>
        <w:rPr>
          <w:noProof/>
        </w:rPr>
        <w:fldChar w:fldCharType="end"/>
      </w:r>
    </w:p>
    <w:p w14:paraId="0D7CE3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2.3.2.</w:t>
      </w:r>
      <w:r>
        <w:rPr>
          <w:rFonts w:eastAsiaTheme="minorEastAsia"/>
          <w:noProof/>
          <w:sz w:val="22"/>
          <w:lang w:val="en-IE" w:eastAsia="en-IE"/>
        </w:rPr>
        <w:tab/>
      </w:r>
      <w:r>
        <w:rPr>
          <w:noProof/>
        </w:rPr>
        <w:t>Lesson 2 PV Cells - operation</w:t>
      </w:r>
      <w:r>
        <w:rPr>
          <w:noProof/>
        </w:rPr>
        <w:tab/>
      </w:r>
      <w:r>
        <w:rPr>
          <w:noProof/>
        </w:rPr>
        <w:fldChar w:fldCharType="begin"/>
      </w:r>
      <w:r>
        <w:rPr>
          <w:noProof/>
        </w:rPr>
        <w:instrText xml:space="preserve"> PAGEREF _Toc526174080 \h </w:instrText>
      </w:r>
      <w:r>
        <w:rPr>
          <w:noProof/>
        </w:rPr>
      </w:r>
      <w:r>
        <w:rPr>
          <w:noProof/>
        </w:rPr>
        <w:fldChar w:fldCharType="separate"/>
      </w:r>
      <w:r>
        <w:rPr>
          <w:noProof/>
        </w:rPr>
        <w:t>9</w:t>
      </w:r>
      <w:r>
        <w:rPr>
          <w:noProof/>
        </w:rPr>
        <w:fldChar w:fldCharType="end"/>
      </w:r>
    </w:p>
    <w:p w14:paraId="0B38A605" w14:textId="77777777" w:rsidR="009C2744" w:rsidRDefault="009C2744">
      <w:pPr>
        <w:pStyle w:val="TOC1"/>
        <w:rPr>
          <w:rFonts w:eastAsiaTheme="minorEastAsia"/>
          <w:b w:val="0"/>
          <w:color w:val="auto"/>
          <w:lang w:val="en-IE" w:eastAsia="en-IE"/>
        </w:rPr>
      </w:pPr>
      <w:r w:rsidRPr="002914B1">
        <w:t>3.</w:t>
      </w:r>
      <w:r>
        <w:rPr>
          <w:rFonts w:eastAsiaTheme="minorEastAsia"/>
          <w:b w:val="0"/>
          <w:color w:val="auto"/>
          <w:lang w:val="en-IE" w:eastAsia="en-IE"/>
        </w:rPr>
        <w:tab/>
      </w:r>
      <w:r>
        <w:t>Module 3 – Wind Generation</w:t>
      </w:r>
      <w:r>
        <w:tab/>
      </w:r>
      <w:r>
        <w:fldChar w:fldCharType="begin"/>
      </w:r>
      <w:r>
        <w:instrText xml:space="preserve"> PAGEREF _Toc526174081 \h </w:instrText>
      </w:r>
      <w:r>
        <w:fldChar w:fldCharType="separate"/>
      </w:r>
      <w:r>
        <w:t>9</w:t>
      </w:r>
      <w:r>
        <w:fldChar w:fldCharType="end"/>
      </w:r>
    </w:p>
    <w:p w14:paraId="1745CCAF" w14:textId="77777777" w:rsidR="009C2744" w:rsidRDefault="009C2744">
      <w:pPr>
        <w:pStyle w:val="TOC2"/>
        <w:rPr>
          <w:rFonts w:eastAsiaTheme="minorEastAsia"/>
          <w:color w:val="auto"/>
          <w:lang w:val="en-IE" w:eastAsia="en-IE"/>
        </w:rPr>
      </w:pPr>
      <w:r w:rsidRPr="002914B1">
        <w:t>3.1.</w:t>
      </w:r>
      <w:r>
        <w:rPr>
          <w:rFonts w:eastAsiaTheme="minorEastAsia"/>
          <w:color w:val="auto"/>
          <w:lang w:val="en-IE" w:eastAsia="en-IE"/>
        </w:rPr>
        <w:tab/>
      </w:r>
      <w:r>
        <w:t>Scope</w:t>
      </w:r>
      <w:r>
        <w:tab/>
      </w:r>
      <w:r>
        <w:fldChar w:fldCharType="begin"/>
      </w:r>
      <w:r>
        <w:instrText xml:space="preserve"> PAGEREF _Toc526174082 \h </w:instrText>
      </w:r>
      <w:r>
        <w:fldChar w:fldCharType="separate"/>
      </w:r>
      <w:r>
        <w:t>9</w:t>
      </w:r>
      <w:r>
        <w:fldChar w:fldCharType="end"/>
      </w:r>
    </w:p>
    <w:p w14:paraId="6BCA1842" w14:textId="77777777" w:rsidR="009C2744" w:rsidRDefault="009C2744">
      <w:pPr>
        <w:pStyle w:val="TOC2"/>
        <w:rPr>
          <w:rFonts w:eastAsiaTheme="minorEastAsia"/>
          <w:color w:val="auto"/>
          <w:lang w:val="en-IE" w:eastAsia="en-IE"/>
        </w:rPr>
      </w:pPr>
      <w:r w:rsidRPr="002914B1">
        <w:t>3.2.</w:t>
      </w:r>
      <w:r>
        <w:rPr>
          <w:rFonts w:eastAsiaTheme="minorEastAsia"/>
          <w:color w:val="auto"/>
          <w:lang w:val="en-IE" w:eastAsia="en-IE"/>
        </w:rPr>
        <w:tab/>
      </w:r>
      <w:r>
        <w:t>Learning Objective</w:t>
      </w:r>
      <w:r>
        <w:tab/>
      </w:r>
      <w:r>
        <w:fldChar w:fldCharType="begin"/>
      </w:r>
      <w:r>
        <w:instrText xml:space="preserve"> PAGEREF _Toc526174083 \h </w:instrText>
      </w:r>
      <w:r>
        <w:fldChar w:fldCharType="separate"/>
      </w:r>
      <w:r>
        <w:t>9</w:t>
      </w:r>
      <w:r>
        <w:fldChar w:fldCharType="end"/>
      </w:r>
    </w:p>
    <w:p w14:paraId="43118F24" w14:textId="77777777" w:rsidR="009C2744" w:rsidRDefault="009C2744">
      <w:pPr>
        <w:pStyle w:val="TOC2"/>
        <w:rPr>
          <w:rFonts w:eastAsiaTheme="minorEastAsia"/>
          <w:color w:val="auto"/>
          <w:lang w:val="en-IE" w:eastAsia="en-IE"/>
        </w:rPr>
      </w:pPr>
      <w:r w:rsidRPr="002914B1">
        <w:t>3.3.</w:t>
      </w:r>
      <w:r>
        <w:rPr>
          <w:rFonts w:eastAsiaTheme="minorEastAsia"/>
          <w:color w:val="auto"/>
          <w:lang w:val="en-IE" w:eastAsia="en-IE"/>
        </w:rPr>
        <w:tab/>
      </w:r>
      <w:r>
        <w:t>Syllabus</w:t>
      </w:r>
      <w:r>
        <w:tab/>
      </w:r>
      <w:r>
        <w:fldChar w:fldCharType="begin"/>
      </w:r>
      <w:r>
        <w:instrText xml:space="preserve"> PAGEREF _Toc526174084 \h </w:instrText>
      </w:r>
      <w:r>
        <w:fldChar w:fldCharType="separate"/>
      </w:r>
      <w:r>
        <w:t>9</w:t>
      </w:r>
      <w:r>
        <w:fldChar w:fldCharType="end"/>
      </w:r>
    </w:p>
    <w:p w14:paraId="13AD38F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3.3.1.</w:t>
      </w:r>
      <w:r>
        <w:rPr>
          <w:rFonts w:eastAsiaTheme="minorEastAsia"/>
          <w:noProof/>
          <w:sz w:val="22"/>
          <w:lang w:val="en-IE" w:eastAsia="en-IE"/>
        </w:rPr>
        <w:tab/>
      </w:r>
      <w:r>
        <w:rPr>
          <w:noProof/>
        </w:rPr>
        <w:t>Lesson 1 Wind Generators - general</w:t>
      </w:r>
      <w:r>
        <w:rPr>
          <w:noProof/>
        </w:rPr>
        <w:tab/>
      </w:r>
      <w:r>
        <w:rPr>
          <w:noProof/>
        </w:rPr>
        <w:fldChar w:fldCharType="begin"/>
      </w:r>
      <w:r>
        <w:rPr>
          <w:noProof/>
        </w:rPr>
        <w:instrText xml:space="preserve"> PAGEREF _Toc526174085 \h </w:instrText>
      </w:r>
      <w:r>
        <w:rPr>
          <w:noProof/>
        </w:rPr>
      </w:r>
      <w:r>
        <w:rPr>
          <w:noProof/>
        </w:rPr>
        <w:fldChar w:fldCharType="separate"/>
      </w:r>
      <w:r>
        <w:rPr>
          <w:noProof/>
        </w:rPr>
        <w:t>9</w:t>
      </w:r>
      <w:r>
        <w:rPr>
          <w:noProof/>
        </w:rPr>
        <w:fldChar w:fldCharType="end"/>
      </w:r>
    </w:p>
    <w:p w14:paraId="776F09E2" w14:textId="77777777" w:rsidR="009C2744" w:rsidRDefault="009C2744">
      <w:pPr>
        <w:pStyle w:val="TOC1"/>
        <w:rPr>
          <w:rFonts w:eastAsiaTheme="minorEastAsia"/>
          <w:b w:val="0"/>
          <w:color w:val="auto"/>
          <w:lang w:val="en-IE" w:eastAsia="en-IE"/>
        </w:rPr>
      </w:pPr>
      <w:r w:rsidRPr="002914B1">
        <w:t>4.</w:t>
      </w:r>
      <w:r>
        <w:rPr>
          <w:rFonts w:eastAsiaTheme="minorEastAsia"/>
          <w:b w:val="0"/>
          <w:color w:val="auto"/>
          <w:lang w:val="en-IE" w:eastAsia="en-IE"/>
        </w:rPr>
        <w:tab/>
      </w:r>
      <w:r>
        <w:t>Module 4 – Battery Charging</w:t>
      </w:r>
      <w:r>
        <w:tab/>
      </w:r>
      <w:r>
        <w:fldChar w:fldCharType="begin"/>
      </w:r>
      <w:r>
        <w:instrText xml:space="preserve"> PAGEREF _Toc526174086 \h </w:instrText>
      </w:r>
      <w:r>
        <w:fldChar w:fldCharType="separate"/>
      </w:r>
      <w:r>
        <w:t>9</w:t>
      </w:r>
      <w:r>
        <w:fldChar w:fldCharType="end"/>
      </w:r>
    </w:p>
    <w:p w14:paraId="79DB1F1B" w14:textId="77777777" w:rsidR="009C2744" w:rsidRDefault="009C2744">
      <w:pPr>
        <w:pStyle w:val="TOC2"/>
        <w:rPr>
          <w:rFonts w:eastAsiaTheme="minorEastAsia"/>
          <w:color w:val="auto"/>
          <w:lang w:val="en-IE" w:eastAsia="en-IE"/>
        </w:rPr>
      </w:pPr>
      <w:r w:rsidRPr="002914B1">
        <w:t>4.1.</w:t>
      </w:r>
      <w:r>
        <w:rPr>
          <w:rFonts w:eastAsiaTheme="minorEastAsia"/>
          <w:color w:val="auto"/>
          <w:lang w:val="en-IE" w:eastAsia="en-IE"/>
        </w:rPr>
        <w:tab/>
      </w:r>
      <w:r>
        <w:t>Scope</w:t>
      </w:r>
      <w:r>
        <w:tab/>
      </w:r>
      <w:r>
        <w:fldChar w:fldCharType="begin"/>
      </w:r>
      <w:r>
        <w:instrText xml:space="preserve"> PAGEREF _Toc526174087 \h </w:instrText>
      </w:r>
      <w:r>
        <w:fldChar w:fldCharType="separate"/>
      </w:r>
      <w:r>
        <w:t>9</w:t>
      </w:r>
      <w:r>
        <w:fldChar w:fldCharType="end"/>
      </w:r>
    </w:p>
    <w:p w14:paraId="66454053" w14:textId="77777777" w:rsidR="009C2744" w:rsidRDefault="009C2744">
      <w:pPr>
        <w:pStyle w:val="TOC2"/>
        <w:rPr>
          <w:rFonts w:eastAsiaTheme="minorEastAsia"/>
          <w:color w:val="auto"/>
          <w:lang w:val="en-IE" w:eastAsia="en-IE"/>
        </w:rPr>
      </w:pPr>
      <w:r w:rsidRPr="002914B1">
        <w:t>4.2.</w:t>
      </w:r>
      <w:r>
        <w:rPr>
          <w:rFonts w:eastAsiaTheme="minorEastAsia"/>
          <w:color w:val="auto"/>
          <w:lang w:val="en-IE" w:eastAsia="en-IE"/>
        </w:rPr>
        <w:tab/>
      </w:r>
      <w:r>
        <w:t>Learning Objective</w:t>
      </w:r>
      <w:r>
        <w:tab/>
      </w:r>
      <w:r>
        <w:fldChar w:fldCharType="begin"/>
      </w:r>
      <w:r>
        <w:instrText xml:space="preserve"> PAGEREF _Toc526174088 \h </w:instrText>
      </w:r>
      <w:r>
        <w:fldChar w:fldCharType="separate"/>
      </w:r>
      <w:r>
        <w:t>9</w:t>
      </w:r>
      <w:r>
        <w:fldChar w:fldCharType="end"/>
      </w:r>
    </w:p>
    <w:p w14:paraId="09C19130" w14:textId="77777777" w:rsidR="009C2744" w:rsidRDefault="009C2744">
      <w:pPr>
        <w:pStyle w:val="TOC2"/>
        <w:rPr>
          <w:rFonts w:eastAsiaTheme="minorEastAsia"/>
          <w:color w:val="auto"/>
          <w:lang w:val="en-IE" w:eastAsia="en-IE"/>
        </w:rPr>
      </w:pPr>
      <w:r w:rsidRPr="002914B1">
        <w:t>4.3.</w:t>
      </w:r>
      <w:r>
        <w:rPr>
          <w:rFonts w:eastAsiaTheme="minorEastAsia"/>
          <w:color w:val="auto"/>
          <w:lang w:val="en-IE" w:eastAsia="en-IE"/>
        </w:rPr>
        <w:tab/>
      </w:r>
      <w:r>
        <w:t>Syllabus</w:t>
      </w:r>
      <w:r>
        <w:tab/>
      </w:r>
      <w:r>
        <w:fldChar w:fldCharType="begin"/>
      </w:r>
      <w:r>
        <w:instrText xml:space="preserve"> PAGEREF _Toc526174089 \h </w:instrText>
      </w:r>
      <w:r>
        <w:fldChar w:fldCharType="separate"/>
      </w:r>
      <w:r>
        <w:t>9</w:t>
      </w:r>
      <w:r>
        <w:fldChar w:fldCharType="end"/>
      </w:r>
    </w:p>
    <w:p w14:paraId="61EB9A8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4.3.1.</w:t>
      </w:r>
      <w:r>
        <w:rPr>
          <w:rFonts w:eastAsiaTheme="minorEastAsia"/>
          <w:noProof/>
          <w:sz w:val="22"/>
          <w:lang w:val="en-IE" w:eastAsia="en-IE"/>
        </w:rPr>
        <w:tab/>
      </w:r>
      <w:r>
        <w:rPr>
          <w:noProof/>
        </w:rPr>
        <w:t>Lesson 1 Power Sources and Charger principles</w:t>
      </w:r>
      <w:r>
        <w:rPr>
          <w:noProof/>
        </w:rPr>
        <w:tab/>
      </w:r>
      <w:r>
        <w:rPr>
          <w:noProof/>
        </w:rPr>
        <w:fldChar w:fldCharType="begin"/>
      </w:r>
      <w:r>
        <w:rPr>
          <w:noProof/>
        </w:rPr>
        <w:instrText xml:space="preserve"> PAGEREF _Toc526174090 \h </w:instrText>
      </w:r>
      <w:r>
        <w:rPr>
          <w:noProof/>
        </w:rPr>
      </w:r>
      <w:r>
        <w:rPr>
          <w:noProof/>
        </w:rPr>
        <w:fldChar w:fldCharType="separate"/>
      </w:r>
      <w:r>
        <w:rPr>
          <w:noProof/>
        </w:rPr>
        <w:t>10</w:t>
      </w:r>
      <w:r>
        <w:rPr>
          <w:noProof/>
        </w:rPr>
        <w:fldChar w:fldCharType="end"/>
      </w:r>
    </w:p>
    <w:p w14:paraId="269420CF"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4.3.2.</w:t>
      </w:r>
      <w:r>
        <w:rPr>
          <w:rFonts w:eastAsiaTheme="minorEastAsia"/>
          <w:noProof/>
          <w:sz w:val="22"/>
          <w:lang w:val="en-IE" w:eastAsia="en-IE"/>
        </w:rPr>
        <w:tab/>
      </w:r>
      <w:r>
        <w:rPr>
          <w:noProof/>
        </w:rPr>
        <w:t>Lesson 2 Charger Types</w:t>
      </w:r>
      <w:r>
        <w:rPr>
          <w:noProof/>
        </w:rPr>
        <w:tab/>
      </w:r>
      <w:r>
        <w:rPr>
          <w:noProof/>
        </w:rPr>
        <w:fldChar w:fldCharType="begin"/>
      </w:r>
      <w:r>
        <w:rPr>
          <w:noProof/>
        </w:rPr>
        <w:instrText xml:space="preserve"> PAGEREF _Toc526174091 \h </w:instrText>
      </w:r>
      <w:r>
        <w:rPr>
          <w:noProof/>
        </w:rPr>
      </w:r>
      <w:r>
        <w:rPr>
          <w:noProof/>
        </w:rPr>
        <w:fldChar w:fldCharType="separate"/>
      </w:r>
      <w:r>
        <w:rPr>
          <w:noProof/>
        </w:rPr>
        <w:t>10</w:t>
      </w:r>
      <w:r>
        <w:rPr>
          <w:noProof/>
        </w:rPr>
        <w:fldChar w:fldCharType="end"/>
      </w:r>
    </w:p>
    <w:p w14:paraId="1BBB710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4.3.3.</w:t>
      </w:r>
      <w:r>
        <w:rPr>
          <w:rFonts w:eastAsiaTheme="minorEastAsia"/>
          <w:noProof/>
          <w:sz w:val="22"/>
          <w:lang w:val="en-IE" w:eastAsia="en-IE"/>
        </w:rPr>
        <w:tab/>
      </w:r>
      <w:r>
        <w:rPr>
          <w:noProof/>
        </w:rPr>
        <w:t>Lesson 3 Solar Charge Optimisation</w:t>
      </w:r>
      <w:r>
        <w:rPr>
          <w:noProof/>
        </w:rPr>
        <w:tab/>
      </w:r>
      <w:r>
        <w:rPr>
          <w:noProof/>
        </w:rPr>
        <w:fldChar w:fldCharType="begin"/>
      </w:r>
      <w:r>
        <w:rPr>
          <w:noProof/>
        </w:rPr>
        <w:instrText xml:space="preserve"> PAGEREF _Toc526174092 \h </w:instrText>
      </w:r>
      <w:r>
        <w:rPr>
          <w:noProof/>
        </w:rPr>
      </w:r>
      <w:r>
        <w:rPr>
          <w:noProof/>
        </w:rPr>
        <w:fldChar w:fldCharType="separate"/>
      </w:r>
      <w:r>
        <w:rPr>
          <w:noProof/>
        </w:rPr>
        <w:t>10</w:t>
      </w:r>
      <w:r>
        <w:rPr>
          <w:noProof/>
        </w:rPr>
        <w:fldChar w:fldCharType="end"/>
      </w:r>
    </w:p>
    <w:p w14:paraId="00EBEC7E" w14:textId="77777777" w:rsidR="009C2744" w:rsidRDefault="009C2744">
      <w:pPr>
        <w:pStyle w:val="TOC1"/>
        <w:rPr>
          <w:rFonts w:eastAsiaTheme="minorEastAsia"/>
          <w:b w:val="0"/>
          <w:color w:val="auto"/>
          <w:lang w:val="en-IE" w:eastAsia="en-IE"/>
        </w:rPr>
      </w:pPr>
      <w:r w:rsidRPr="002914B1">
        <w:t>5.</w:t>
      </w:r>
      <w:r>
        <w:rPr>
          <w:rFonts w:eastAsiaTheme="minorEastAsia"/>
          <w:b w:val="0"/>
          <w:color w:val="auto"/>
          <w:lang w:val="en-IE" w:eastAsia="en-IE"/>
        </w:rPr>
        <w:tab/>
      </w:r>
      <w:r>
        <w:t>Module 5 – Battery Storage</w:t>
      </w:r>
      <w:r>
        <w:tab/>
      </w:r>
      <w:r>
        <w:fldChar w:fldCharType="begin"/>
      </w:r>
      <w:r>
        <w:instrText xml:space="preserve"> PAGEREF _Toc526174093 \h </w:instrText>
      </w:r>
      <w:r>
        <w:fldChar w:fldCharType="separate"/>
      </w:r>
      <w:r>
        <w:t>10</w:t>
      </w:r>
      <w:r>
        <w:fldChar w:fldCharType="end"/>
      </w:r>
    </w:p>
    <w:p w14:paraId="75DC542B" w14:textId="77777777" w:rsidR="009C2744" w:rsidRDefault="009C2744">
      <w:pPr>
        <w:pStyle w:val="TOC2"/>
        <w:rPr>
          <w:rFonts w:eastAsiaTheme="minorEastAsia"/>
          <w:color w:val="auto"/>
          <w:lang w:val="en-IE" w:eastAsia="en-IE"/>
        </w:rPr>
      </w:pPr>
      <w:r w:rsidRPr="002914B1">
        <w:t>5.1.</w:t>
      </w:r>
      <w:r>
        <w:rPr>
          <w:rFonts w:eastAsiaTheme="minorEastAsia"/>
          <w:color w:val="auto"/>
          <w:lang w:val="en-IE" w:eastAsia="en-IE"/>
        </w:rPr>
        <w:tab/>
      </w:r>
      <w:r>
        <w:t>Scope</w:t>
      </w:r>
      <w:r>
        <w:tab/>
      </w:r>
      <w:r>
        <w:fldChar w:fldCharType="begin"/>
      </w:r>
      <w:r>
        <w:instrText xml:space="preserve"> PAGEREF _Toc526174094 \h </w:instrText>
      </w:r>
      <w:r>
        <w:fldChar w:fldCharType="separate"/>
      </w:r>
      <w:r>
        <w:t>10</w:t>
      </w:r>
      <w:r>
        <w:fldChar w:fldCharType="end"/>
      </w:r>
    </w:p>
    <w:p w14:paraId="2095F0E2" w14:textId="77777777" w:rsidR="009C2744" w:rsidRDefault="009C2744">
      <w:pPr>
        <w:pStyle w:val="TOC2"/>
        <w:rPr>
          <w:rFonts w:eastAsiaTheme="minorEastAsia"/>
          <w:color w:val="auto"/>
          <w:lang w:val="en-IE" w:eastAsia="en-IE"/>
        </w:rPr>
      </w:pPr>
      <w:r w:rsidRPr="002914B1">
        <w:t>5.2.</w:t>
      </w:r>
      <w:r>
        <w:rPr>
          <w:rFonts w:eastAsiaTheme="minorEastAsia"/>
          <w:color w:val="auto"/>
          <w:lang w:val="en-IE" w:eastAsia="en-IE"/>
        </w:rPr>
        <w:tab/>
      </w:r>
      <w:r>
        <w:t>Learning Objective</w:t>
      </w:r>
      <w:r>
        <w:tab/>
      </w:r>
      <w:r>
        <w:fldChar w:fldCharType="begin"/>
      </w:r>
      <w:r>
        <w:instrText xml:space="preserve"> PAGEREF _Toc526174095 \h </w:instrText>
      </w:r>
      <w:r>
        <w:fldChar w:fldCharType="separate"/>
      </w:r>
      <w:r>
        <w:t>10</w:t>
      </w:r>
      <w:r>
        <w:fldChar w:fldCharType="end"/>
      </w:r>
    </w:p>
    <w:p w14:paraId="3346C57A" w14:textId="77777777" w:rsidR="009C2744" w:rsidRDefault="009C2744">
      <w:pPr>
        <w:pStyle w:val="TOC2"/>
        <w:rPr>
          <w:rFonts w:eastAsiaTheme="minorEastAsia"/>
          <w:color w:val="auto"/>
          <w:lang w:val="en-IE" w:eastAsia="en-IE"/>
        </w:rPr>
      </w:pPr>
      <w:r w:rsidRPr="002914B1">
        <w:t>5.3.</w:t>
      </w:r>
      <w:r>
        <w:rPr>
          <w:rFonts w:eastAsiaTheme="minorEastAsia"/>
          <w:color w:val="auto"/>
          <w:lang w:val="en-IE" w:eastAsia="en-IE"/>
        </w:rPr>
        <w:tab/>
      </w:r>
      <w:r>
        <w:t>Syllabus</w:t>
      </w:r>
      <w:r>
        <w:tab/>
      </w:r>
      <w:r>
        <w:fldChar w:fldCharType="begin"/>
      </w:r>
      <w:r>
        <w:instrText xml:space="preserve"> PAGEREF _Toc526174096 \h </w:instrText>
      </w:r>
      <w:r>
        <w:fldChar w:fldCharType="separate"/>
      </w:r>
      <w:r>
        <w:t>10</w:t>
      </w:r>
      <w:r>
        <w:fldChar w:fldCharType="end"/>
      </w:r>
    </w:p>
    <w:p w14:paraId="3D1295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5.3.1.</w:t>
      </w:r>
      <w:r>
        <w:rPr>
          <w:rFonts w:eastAsiaTheme="minorEastAsia"/>
          <w:noProof/>
          <w:sz w:val="22"/>
          <w:lang w:val="en-IE" w:eastAsia="en-IE"/>
        </w:rPr>
        <w:tab/>
      </w:r>
      <w:r>
        <w:rPr>
          <w:noProof/>
        </w:rPr>
        <w:t>Lesson 1 Types of Batteries</w:t>
      </w:r>
      <w:r>
        <w:rPr>
          <w:noProof/>
        </w:rPr>
        <w:tab/>
      </w:r>
      <w:r>
        <w:rPr>
          <w:noProof/>
        </w:rPr>
        <w:fldChar w:fldCharType="begin"/>
      </w:r>
      <w:r>
        <w:rPr>
          <w:noProof/>
        </w:rPr>
        <w:instrText xml:space="preserve"> PAGEREF _Toc526174097 \h </w:instrText>
      </w:r>
      <w:r>
        <w:rPr>
          <w:noProof/>
        </w:rPr>
      </w:r>
      <w:r>
        <w:rPr>
          <w:noProof/>
        </w:rPr>
        <w:fldChar w:fldCharType="separate"/>
      </w:r>
      <w:r>
        <w:rPr>
          <w:noProof/>
        </w:rPr>
        <w:t>10</w:t>
      </w:r>
      <w:r>
        <w:rPr>
          <w:noProof/>
        </w:rPr>
        <w:fldChar w:fldCharType="end"/>
      </w:r>
    </w:p>
    <w:p w14:paraId="0D065065"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5.3.2.</w:t>
      </w:r>
      <w:r>
        <w:rPr>
          <w:rFonts w:eastAsiaTheme="minorEastAsia"/>
          <w:noProof/>
          <w:sz w:val="22"/>
          <w:lang w:val="en-IE" w:eastAsia="en-IE"/>
        </w:rPr>
        <w:tab/>
      </w:r>
      <w:r>
        <w:rPr>
          <w:noProof/>
        </w:rPr>
        <w:t>Lesson 2 Health and Safety</w:t>
      </w:r>
      <w:r>
        <w:rPr>
          <w:noProof/>
        </w:rPr>
        <w:tab/>
      </w:r>
      <w:r>
        <w:rPr>
          <w:noProof/>
        </w:rPr>
        <w:fldChar w:fldCharType="begin"/>
      </w:r>
      <w:r>
        <w:rPr>
          <w:noProof/>
        </w:rPr>
        <w:instrText xml:space="preserve"> PAGEREF _Toc526174098 \h </w:instrText>
      </w:r>
      <w:r>
        <w:rPr>
          <w:noProof/>
        </w:rPr>
      </w:r>
      <w:r>
        <w:rPr>
          <w:noProof/>
        </w:rPr>
        <w:fldChar w:fldCharType="separate"/>
      </w:r>
      <w:r>
        <w:rPr>
          <w:noProof/>
        </w:rPr>
        <w:t>10</w:t>
      </w:r>
      <w:r>
        <w:rPr>
          <w:noProof/>
        </w:rPr>
        <w:fldChar w:fldCharType="end"/>
      </w:r>
    </w:p>
    <w:p w14:paraId="4646EE0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5.3.3.</w:t>
      </w:r>
      <w:r>
        <w:rPr>
          <w:rFonts w:eastAsiaTheme="minorEastAsia"/>
          <w:noProof/>
          <w:sz w:val="22"/>
          <w:lang w:val="en-IE" w:eastAsia="en-IE"/>
        </w:rPr>
        <w:tab/>
      </w:r>
      <w:r>
        <w:rPr>
          <w:noProof/>
        </w:rPr>
        <w:t>Lesson 3 – Selection</w:t>
      </w:r>
      <w:r>
        <w:rPr>
          <w:noProof/>
        </w:rPr>
        <w:tab/>
      </w:r>
      <w:r>
        <w:rPr>
          <w:noProof/>
        </w:rPr>
        <w:fldChar w:fldCharType="begin"/>
      </w:r>
      <w:r>
        <w:rPr>
          <w:noProof/>
        </w:rPr>
        <w:instrText xml:space="preserve"> PAGEREF _Toc526174099 \h </w:instrText>
      </w:r>
      <w:r>
        <w:rPr>
          <w:noProof/>
        </w:rPr>
      </w:r>
      <w:r>
        <w:rPr>
          <w:noProof/>
        </w:rPr>
        <w:fldChar w:fldCharType="separate"/>
      </w:r>
      <w:r>
        <w:rPr>
          <w:noProof/>
        </w:rPr>
        <w:t>11</w:t>
      </w:r>
      <w:r>
        <w:rPr>
          <w:noProof/>
        </w:rPr>
        <w:fldChar w:fldCharType="end"/>
      </w:r>
    </w:p>
    <w:p w14:paraId="2A26A3B7"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lastRenderedPageBreak/>
        <w:t>5.3.4.</w:t>
      </w:r>
      <w:r>
        <w:rPr>
          <w:rFonts w:eastAsiaTheme="minorEastAsia"/>
          <w:noProof/>
          <w:sz w:val="22"/>
          <w:lang w:val="en-IE" w:eastAsia="en-IE"/>
        </w:rPr>
        <w:tab/>
      </w:r>
      <w:r>
        <w:rPr>
          <w:noProof/>
        </w:rPr>
        <w:t>Lesson 4 – Inspection and Maintenance</w:t>
      </w:r>
      <w:r>
        <w:rPr>
          <w:noProof/>
        </w:rPr>
        <w:tab/>
      </w:r>
      <w:r>
        <w:rPr>
          <w:noProof/>
        </w:rPr>
        <w:fldChar w:fldCharType="begin"/>
      </w:r>
      <w:r>
        <w:rPr>
          <w:noProof/>
        </w:rPr>
        <w:instrText xml:space="preserve"> PAGEREF _Toc526174100 \h </w:instrText>
      </w:r>
      <w:r>
        <w:rPr>
          <w:noProof/>
        </w:rPr>
      </w:r>
      <w:r>
        <w:rPr>
          <w:noProof/>
        </w:rPr>
        <w:fldChar w:fldCharType="separate"/>
      </w:r>
      <w:r>
        <w:rPr>
          <w:noProof/>
        </w:rPr>
        <w:t>11</w:t>
      </w:r>
      <w:r>
        <w:rPr>
          <w:noProof/>
        </w:rPr>
        <w:fldChar w:fldCharType="end"/>
      </w:r>
    </w:p>
    <w:p w14:paraId="27637228" w14:textId="77777777" w:rsidR="009C2744" w:rsidRDefault="009C2744">
      <w:pPr>
        <w:pStyle w:val="TOC1"/>
        <w:rPr>
          <w:rFonts w:eastAsiaTheme="minorEastAsia"/>
          <w:b w:val="0"/>
          <w:color w:val="auto"/>
          <w:lang w:val="en-IE" w:eastAsia="en-IE"/>
        </w:rPr>
      </w:pPr>
      <w:r w:rsidRPr="002914B1">
        <w:t>6.</w:t>
      </w:r>
      <w:r>
        <w:rPr>
          <w:rFonts w:eastAsiaTheme="minorEastAsia"/>
          <w:b w:val="0"/>
          <w:color w:val="auto"/>
          <w:lang w:val="en-IE" w:eastAsia="en-IE"/>
        </w:rPr>
        <w:tab/>
      </w:r>
      <w:r>
        <w:t>Module 6 – Isolation and Protection</w:t>
      </w:r>
      <w:r>
        <w:tab/>
      </w:r>
      <w:r>
        <w:fldChar w:fldCharType="begin"/>
      </w:r>
      <w:r>
        <w:instrText xml:space="preserve"> PAGEREF _Toc526174101 \h </w:instrText>
      </w:r>
      <w:r>
        <w:fldChar w:fldCharType="separate"/>
      </w:r>
      <w:r>
        <w:t>11</w:t>
      </w:r>
      <w:r>
        <w:fldChar w:fldCharType="end"/>
      </w:r>
    </w:p>
    <w:p w14:paraId="2D1F37BB" w14:textId="77777777" w:rsidR="009C2744" w:rsidRDefault="009C2744">
      <w:pPr>
        <w:pStyle w:val="TOC2"/>
        <w:rPr>
          <w:rFonts w:eastAsiaTheme="minorEastAsia"/>
          <w:color w:val="auto"/>
          <w:lang w:val="en-IE" w:eastAsia="en-IE"/>
        </w:rPr>
      </w:pPr>
      <w:r w:rsidRPr="002914B1">
        <w:t>6.1.</w:t>
      </w:r>
      <w:r>
        <w:rPr>
          <w:rFonts w:eastAsiaTheme="minorEastAsia"/>
          <w:color w:val="auto"/>
          <w:lang w:val="en-IE" w:eastAsia="en-IE"/>
        </w:rPr>
        <w:tab/>
      </w:r>
      <w:r>
        <w:t>Scope</w:t>
      </w:r>
      <w:r>
        <w:tab/>
      </w:r>
      <w:r>
        <w:fldChar w:fldCharType="begin"/>
      </w:r>
      <w:r>
        <w:instrText xml:space="preserve"> PAGEREF _Toc526174102 \h </w:instrText>
      </w:r>
      <w:r>
        <w:fldChar w:fldCharType="separate"/>
      </w:r>
      <w:r>
        <w:t>11</w:t>
      </w:r>
      <w:r>
        <w:fldChar w:fldCharType="end"/>
      </w:r>
    </w:p>
    <w:p w14:paraId="21A9DA8D" w14:textId="77777777" w:rsidR="009C2744" w:rsidRDefault="009C2744">
      <w:pPr>
        <w:pStyle w:val="TOC2"/>
        <w:rPr>
          <w:rFonts w:eastAsiaTheme="minorEastAsia"/>
          <w:color w:val="auto"/>
          <w:lang w:val="en-IE" w:eastAsia="en-IE"/>
        </w:rPr>
      </w:pPr>
      <w:r w:rsidRPr="002914B1">
        <w:t>6.2.</w:t>
      </w:r>
      <w:r>
        <w:rPr>
          <w:rFonts w:eastAsiaTheme="minorEastAsia"/>
          <w:color w:val="auto"/>
          <w:lang w:val="en-IE" w:eastAsia="en-IE"/>
        </w:rPr>
        <w:tab/>
      </w:r>
      <w:r>
        <w:t>Learning Objective</w:t>
      </w:r>
      <w:r>
        <w:tab/>
      </w:r>
      <w:r>
        <w:fldChar w:fldCharType="begin"/>
      </w:r>
      <w:r>
        <w:instrText xml:space="preserve"> PAGEREF _Toc526174103 \h </w:instrText>
      </w:r>
      <w:r>
        <w:fldChar w:fldCharType="separate"/>
      </w:r>
      <w:r>
        <w:t>11</w:t>
      </w:r>
      <w:r>
        <w:fldChar w:fldCharType="end"/>
      </w:r>
    </w:p>
    <w:p w14:paraId="0C320FFE" w14:textId="77777777" w:rsidR="009C2744" w:rsidRDefault="009C2744">
      <w:pPr>
        <w:pStyle w:val="TOC2"/>
        <w:rPr>
          <w:rFonts w:eastAsiaTheme="minorEastAsia"/>
          <w:color w:val="auto"/>
          <w:lang w:val="en-IE" w:eastAsia="en-IE"/>
        </w:rPr>
      </w:pPr>
      <w:r w:rsidRPr="002914B1">
        <w:t>6.3.</w:t>
      </w:r>
      <w:r>
        <w:rPr>
          <w:rFonts w:eastAsiaTheme="minorEastAsia"/>
          <w:color w:val="auto"/>
          <w:lang w:val="en-IE" w:eastAsia="en-IE"/>
        </w:rPr>
        <w:tab/>
      </w:r>
      <w:r>
        <w:t>Syllabus</w:t>
      </w:r>
      <w:r>
        <w:tab/>
      </w:r>
      <w:r>
        <w:fldChar w:fldCharType="begin"/>
      </w:r>
      <w:r>
        <w:instrText xml:space="preserve"> PAGEREF _Toc526174104 \h </w:instrText>
      </w:r>
      <w:r>
        <w:fldChar w:fldCharType="separate"/>
      </w:r>
      <w:r>
        <w:t>11</w:t>
      </w:r>
      <w:r>
        <w:fldChar w:fldCharType="end"/>
      </w:r>
    </w:p>
    <w:p w14:paraId="779C42A9"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6.3.1.</w:t>
      </w:r>
      <w:r>
        <w:rPr>
          <w:rFonts w:eastAsiaTheme="minorEastAsia"/>
          <w:noProof/>
          <w:sz w:val="22"/>
          <w:lang w:val="en-IE" w:eastAsia="en-IE"/>
        </w:rPr>
        <w:tab/>
      </w:r>
      <w:r>
        <w:rPr>
          <w:noProof/>
        </w:rPr>
        <w:t>Lesson 1 Low Voltage Isolation</w:t>
      </w:r>
      <w:r>
        <w:rPr>
          <w:noProof/>
        </w:rPr>
        <w:tab/>
      </w:r>
      <w:r>
        <w:rPr>
          <w:noProof/>
        </w:rPr>
        <w:fldChar w:fldCharType="begin"/>
      </w:r>
      <w:r>
        <w:rPr>
          <w:noProof/>
        </w:rPr>
        <w:instrText xml:space="preserve"> PAGEREF _Toc526174105 \h </w:instrText>
      </w:r>
      <w:r>
        <w:rPr>
          <w:noProof/>
        </w:rPr>
      </w:r>
      <w:r>
        <w:rPr>
          <w:noProof/>
        </w:rPr>
        <w:fldChar w:fldCharType="separate"/>
      </w:r>
      <w:r>
        <w:rPr>
          <w:noProof/>
        </w:rPr>
        <w:t>11</w:t>
      </w:r>
      <w:r>
        <w:rPr>
          <w:noProof/>
        </w:rPr>
        <w:fldChar w:fldCharType="end"/>
      </w:r>
    </w:p>
    <w:p w14:paraId="40B640DC"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6.3.2.</w:t>
      </w:r>
      <w:r>
        <w:rPr>
          <w:rFonts w:eastAsiaTheme="minorEastAsia"/>
          <w:noProof/>
          <w:sz w:val="22"/>
          <w:lang w:val="en-IE" w:eastAsia="en-IE"/>
        </w:rPr>
        <w:tab/>
      </w:r>
      <w:r>
        <w:rPr>
          <w:noProof/>
        </w:rPr>
        <w:t>Lesson 2 Low Voltage Change over to another system</w:t>
      </w:r>
      <w:r>
        <w:rPr>
          <w:noProof/>
        </w:rPr>
        <w:tab/>
      </w:r>
      <w:r>
        <w:rPr>
          <w:noProof/>
        </w:rPr>
        <w:fldChar w:fldCharType="begin"/>
      </w:r>
      <w:r>
        <w:rPr>
          <w:noProof/>
        </w:rPr>
        <w:instrText xml:space="preserve"> PAGEREF _Toc526174106 \h </w:instrText>
      </w:r>
      <w:r>
        <w:rPr>
          <w:noProof/>
        </w:rPr>
      </w:r>
      <w:r>
        <w:rPr>
          <w:noProof/>
        </w:rPr>
        <w:fldChar w:fldCharType="separate"/>
      </w:r>
      <w:r>
        <w:rPr>
          <w:noProof/>
        </w:rPr>
        <w:t>11</w:t>
      </w:r>
      <w:r>
        <w:rPr>
          <w:noProof/>
        </w:rPr>
        <w:fldChar w:fldCharType="end"/>
      </w:r>
    </w:p>
    <w:p w14:paraId="2AE30E51" w14:textId="77777777" w:rsidR="009C2744" w:rsidRDefault="009C2744">
      <w:pPr>
        <w:pStyle w:val="TOC1"/>
        <w:rPr>
          <w:rFonts w:eastAsiaTheme="minorEastAsia"/>
          <w:b w:val="0"/>
          <w:color w:val="auto"/>
          <w:lang w:val="en-IE" w:eastAsia="en-IE"/>
        </w:rPr>
      </w:pPr>
      <w:r w:rsidRPr="002914B1">
        <w:t>7.</w:t>
      </w:r>
      <w:r>
        <w:rPr>
          <w:rFonts w:eastAsiaTheme="minorEastAsia"/>
          <w:b w:val="0"/>
          <w:color w:val="auto"/>
          <w:lang w:val="en-IE" w:eastAsia="en-IE"/>
        </w:rPr>
        <w:tab/>
      </w:r>
      <w:r>
        <w:t>Module 7 – DC Distribution</w:t>
      </w:r>
      <w:r>
        <w:tab/>
      </w:r>
      <w:r>
        <w:fldChar w:fldCharType="begin"/>
      </w:r>
      <w:r>
        <w:instrText xml:space="preserve"> PAGEREF _Toc526174107 \h </w:instrText>
      </w:r>
      <w:r>
        <w:fldChar w:fldCharType="separate"/>
      </w:r>
      <w:r>
        <w:t>11</w:t>
      </w:r>
      <w:r>
        <w:fldChar w:fldCharType="end"/>
      </w:r>
    </w:p>
    <w:p w14:paraId="63A8FD75" w14:textId="77777777" w:rsidR="009C2744" w:rsidRDefault="009C2744">
      <w:pPr>
        <w:pStyle w:val="TOC2"/>
        <w:rPr>
          <w:rFonts w:eastAsiaTheme="minorEastAsia"/>
          <w:color w:val="auto"/>
          <w:lang w:val="en-IE" w:eastAsia="en-IE"/>
        </w:rPr>
      </w:pPr>
      <w:r w:rsidRPr="002914B1">
        <w:t>7.1.</w:t>
      </w:r>
      <w:r>
        <w:rPr>
          <w:rFonts w:eastAsiaTheme="minorEastAsia"/>
          <w:color w:val="auto"/>
          <w:lang w:val="en-IE" w:eastAsia="en-IE"/>
        </w:rPr>
        <w:tab/>
      </w:r>
      <w:r>
        <w:t>Scope</w:t>
      </w:r>
      <w:r>
        <w:tab/>
      </w:r>
      <w:r>
        <w:fldChar w:fldCharType="begin"/>
      </w:r>
      <w:r>
        <w:instrText xml:space="preserve"> PAGEREF _Toc526174108 \h </w:instrText>
      </w:r>
      <w:r>
        <w:fldChar w:fldCharType="separate"/>
      </w:r>
      <w:r>
        <w:t>11</w:t>
      </w:r>
      <w:r>
        <w:fldChar w:fldCharType="end"/>
      </w:r>
    </w:p>
    <w:p w14:paraId="65106F02" w14:textId="77777777" w:rsidR="009C2744" w:rsidRDefault="009C2744">
      <w:pPr>
        <w:pStyle w:val="TOC2"/>
        <w:rPr>
          <w:rFonts w:eastAsiaTheme="minorEastAsia"/>
          <w:color w:val="auto"/>
          <w:lang w:val="en-IE" w:eastAsia="en-IE"/>
        </w:rPr>
      </w:pPr>
      <w:r w:rsidRPr="002914B1">
        <w:t>7.2.</w:t>
      </w:r>
      <w:r>
        <w:rPr>
          <w:rFonts w:eastAsiaTheme="minorEastAsia"/>
          <w:color w:val="auto"/>
          <w:lang w:val="en-IE" w:eastAsia="en-IE"/>
        </w:rPr>
        <w:tab/>
      </w:r>
      <w:r>
        <w:t>Learning Objective</w:t>
      </w:r>
      <w:r>
        <w:tab/>
      </w:r>
      <w:r>
        <w:fldChar w:fldCharType="begin"/>
      </w:r>
      <w:r>
        <w:instrText xml:space="preserve"> PAGEREF _Toc526174109 \h </w:instrText>
      </w:r>
      <w:r>
        <w:fldChar w:fldCharType="separate"/>
      </w:r>
      <w:r>
        <w:t>11</w:t>
      </w:r>
      <w:r>
        <w:fldChar w:fldCharType="end"/>
      </w:r>
    </w:p>
    <w:p w14:paraId="427F8315" w14:textId="77777777" w:rsidR="009C2744" w:rsidRDefault="009C2744">
      <w:pPr>
        <w:pStyle w:val="TOC2"/>
        <w:rPr>
          <w:rFonts w:eastAsiaTheme="minorEastAsia"/>
          <w:color w:val="auto"/>
          <w:lang w:val="en-IE" w:eastAsia="en-IE"/>
        </w:rPr>
      </w:pPr>
      <w:r w:rsidRPr="002914B1">
        <w:t>7.3.</w:t>
      </w:r>
      <w:r>
        <w:rPr>
          <w:rFonts w:eastAsiaTheme="minorEastAsia"/>
          <w:color w:val="auto"/>
          <w:lang w:val="en-IE" w:eastAsia="en-IE"/>
        </w:rPr>
        <w:tab/>
      </w:r>
      <w:r>
        <w:t>Syllabus</w:t>
      </w:r>
      <w:r>
        <w:tab/>
      </w:r>
      <w:r>
        <w:fldChar w:fldCharType="begin"/>
      </w:r>
      <w:r>
        <w:instrText xml:space="preserve"> PAGEREF _Toc526174110 \h </w:instrText>
      </w:r>
      <w:r>
        <w:fldChar w:fldCharType="separate"/>
      </w:r>
      <w:r>
        <w:t>12</w:t>
      </w:r>
      <w:r>
        <w:fldChar w:fldCharType="end"/>
      </w:r>
    </w:p>
    <w:p w14:paraId="30D490ED"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7.3.1.</w:t>
      </w:r>
      <w:r>
        <w:rPr>
          <w:rFonts w:eastAsiaTheme="minorEastAsia"/>
          <w:noProof/>
          <w:sz w:val="22"/>
          <w:lang w:val="en-IE" w:eastAsia="en-IE"/>
        </w:rPr>
        <w:tab/>
      </w:r>
      <w:r>
        <w:rPr>
          <w:noProof/>
        </w:rPr>
        <w:t>Lesson 1 Loads and distribution</w:t>
      </w:r>
      <w:r>
        <w:rPr>
          <w:noProof/>
        </w:rPr>
        <w:tab/>
      </w:r>
      <w:r>
        <w:rPr>
          <w:noProof/>
        </w:rPr>
        <w:fldChar w:fldCharType="begin"/>
      </w:r>
      <w:r>
        <w:rPr>
          <w:noProof/>
        </w:rPr>
        <w:instrText xml:space="preserve"> PAGEREF _Toc526174111 \h </w:instrText>
      </w:r>
      <w:r>
        <w:rPr>
          <w:noProof/>
        </w:rPr>
      </w:r>
      <w:r>
        <w:rPr>
          <w:noProof/>
        </w:rPr>
        <w:fldChar w:fldCharType="separate"/>
      </w:r>
      <w:r>
        <w:rPr>
          <w:noProof/>
        </w:rPr>
        <w:t>12</w:t>
      </w:r>
      <w:r>
        <w:rPr>
          <w:noProof/>
        </w:rPr>
        <w:fldChar w:fldCharType="end"/>
      </w:r>
    </w:p>
    <w:p w14:paraId="65C894D5" w14:textId="77777777" w:rsidR="009C2744" w:rsidRDefault="009C2744">
      <w:pPr>
        <w:pStyle w:val="TOC3"/>
        <w:tabs>
          <w:tab w:val="left" w:pos="1134"/>
          <w:tab w:val="right" w:leader="dot" w:pos="10195"/>
        </w:tabs>
        <w:rPr>
          <w:rFonts w:eastAsiaTheme="minorEastAsia"/>
          <w:noProof/>
          <w:sz w:val="22"/>
          <w:lang w:val="en-IE" w:eastAsia="en-IE"/>
        </w:rPr>
      </w:pPr>
      <w:r w:rsidRPr="002914B1">
        <w:rPr>
          <w:noProof/>
        </w:rPr>
        <w:t>7.3.2.</w:t>
      </w:r>
      <w:r>
        <w:rPr>
          <w:rFonts w:eastAsiaTheme="minorEastAsia"/>
          <w:noProof/>
          <w:sz w:val="22"/>
          <w:lang w:val="en-IE" w:eastAsia="en-IE"/>
        </w:rPr>
        <w:tab/>
      </w:r>
      <w:r>
        <w:rPr>
          <w:noProof/>
        </w:rPr>
        <w:t>Lesson 2    Standards</w:t>
      </w:r>
      <w:r>
        <w:rPr>
          <w:noProof/>
        </w:rPr>
        <w:tab/>
      </w:r>
      <w:r>
        <w:rPr>
          <w:noProof/>
        </w:rPr>
        <w:fldChar w:fldCharType="begin"/>
      </w:r>
      <w:r>
        <w:rPr>
          <w:noProof/>
        </w:rPr>
        <w:instrText xml:space="preserve"> PAGEREF _Toc526174112 \h </w:instrText>
      </w:r>
      <w:r>
        <w:rPr>
          <w:noProof/>
        </w:rPr>
      </w:r>
      <w:r>
        <w:rPr>
          <w:noProof/>
        </w:rPr>
        <w:fldChar w:fldCharType="separate"/>
      </w:r>
      <w:r>
        <w:rPr>
          <w:noProof/>
        </w:rPr>
        <w:t>12</w:t>
      </w:r>
      <w:r>
        <w:rPr>
          <w:noProof/>
        </w:rPr>
        <w:fldChar w:fldCharType="end"/>
      </w:r>
    </w:p>
    <w:p w14:paraId="5B02AD2F" w14:textId="77777777" w:rsidR="009C2744" w:rsidRDefault="009C2744">
      <w:pPr>
        <w:pStyle w:val="TOC1"/>
        <w:rPr>
          <w:rFonts w:eastAsiaTheme="minorEastAsia"/>
          <w:b w:val="0"/>
          <w:color w:val="auto"/>
          <w:lang w:val="en-IE" w:eastAsia="en-IE"/>
        </w:rPr>
      </w:pPr>
      <w:r w:rsidRPr="002914B1">
        <w:t>8.</w:t>
      </w:r>
      <w:r>
        <w:rPr>
          <w:rFonts w:eastAsiaTheme="minorEastAsia"/>
          <w:b w:val="0"/>
          <w:color w:val="auto"/>
          <w:lang w:val="en-IE" w:eastAsia="en-IE"/>
        </w:rPr>
        <w:tab/>
      </w:r>
      <w:r>
        <w:t>Module 8 – Site Visit</w:t>
      </w:r>
      <w:r>
        <w:tab/>
      </w:r>
      <w:r>
        <w:fldChar w:fldCharType="begin"/>
      </w:r>
      <w:r>
        <w:instrText xml:space="preserve"> PAGEREF _Toc526174113 \h </w:instrText>
      </w:r>
      <w:r>
        <w:fldChar w:fldCharType="separate"/>
      </w:r>
      <w:r>
        <w:t>12</w:t>
      </w:r>
      <w:r>
        <w:fldChar w:fldCharType="end"/>
      </w:r>
    </w:p>
    <w:p w14:paraId="10BABCF1" w14:textId="77777777" w:rsidR="009C2744" w:rsidRDefault="009C2744">
      <w:pPr>
        <w:pStyle w:val="TOC2"/>
        <w:rPr>
          <w:rFonts w:eastAsiaTheme="minorEastAsia"/>
          <w:color w:val="auto"/>
          <w:lang w:val="en-IE" w:eastAsia="en-IE"/>
        </w:rPr>
      </w:pPr>
      <w:r w:rsidRPr="002914B1">
        <w:t>8.1.</w:t>
      </w:r>
      <w:r>
        <w:rPr>
          <w:rFonts w:eastAsiaTheme="minorEastAsia"/>
          <w:color w:val="auto"/>
          <w:lang w:val="en-IE" w:eastAsia="en-IE"/>
        </w:rPr>
        <w:tab/>
      </w:r>
      <w:r>
        <w:t>Scope</w:t>
      </w:r>
      <w:r>
        <w:tab/>
      </w:r>
      <w:r>
        <w:fldChar w:fldCharType="begin"/>
      </w:r>
      <w:r>
        <w:instrText xml:space="preserve"> PAGEREF _Toc526174114 \h </w:instrText>
      </w:r>
      <w:r>
        <w:fldChar w:fldCharType="separate"/>
      </w:r>
      <w:r>
        <w:t>12</w:t>
      </w:r>
      <w:r>
        <w:fldChar w:fldCharType="end"/>
      </w:r>
    </w:p>
    <w:p w14:paraId="66EF2D5C" w14:textId="77777777" w:rsidR="009C2744" w:rsidRDefault="009C2744">
      <w:pPr>
        <w:pStyle w:val="TOC2"/>
        <w:rPr>
          <w:rFonts w:eastAsiaTheme="minorEastAsia"/>
          <w:color w:val="auto"/>
          <w:lang w:val="en-IE" w:eastAsia="en-IE"/>
        </w:rPr>
      </w:pPr>
      <w:r w:rsidRPr="002914B1">
        <w:t>8.2.</w:t>
      </w:r>
      <w:r>
        <w:rPr>
          <w:rFonts w:eastAsiaTheme="minorEastAsia"/>
          <w:color w:val="auto"/>
          <w:lang w:val="en-IE" w:eastAsia="en-IE"/>
        </w:rPr>
        <w:tab/>
      </w:r>
      <w:r>
        <w:t>Learning Objective</w:t>
      </w:r>
      <w:r>
        <w:tab/>
      </w:r>
      <w:r>
        <w:fldChar w:fldCharType="begin"/>
      </w:r>
      <w:r>
        <w:instrText xml:space="preserve"> PAGEREF _Toc526174115 \h </w:instrText>
      </w:r>
      <w:r>
        <w:fldChar w:fldCharType="separate"/>
      </w:r>
      <w:r>
        <w:t>12</w:t>
      </w:r>
      <w:r>
        <w:fldChar w:fldCharType="end"/>
      </w:r>
    </w:p>
    <w:p w14:paraId="00AC0B07" w14:textId="77777777" w:rsidR="009C2744" w:rsidRDefault="009C2744">
      <w:pPr>
        <w:pStyle w:val="TOC2"/>
        <w:rPr>
          <w:rFonts w:eastAsiaTheme="minorEastAsia"/>
          <w:color w:val="auto"/>
          <w:lang w:val="en-IE" w:eastAsia="en-IE"/>
        </w:rPr>
      </w:pPr>
      <w:r w:rsidRPr="002914B1">
        <w:t>8.3.</w:t>
      </w:r>
      <w:r>
        <w:rPr>
          <w:rFonts w:eastAsiaTheme="minorEastAsia"/>
          <w:color w:val="auto"/>
          <w:lang w:val="en-IE" w:eastAsia="en-IE"/>
        </w:rPr>
        <w:tab/>
      </w:r>
      <w:r>
        <w:t>Syllabus</w:t>
      </w:r>
      <w:r>
        <w:tab/>
      </w:r>
      <w:r>
        <w:fldChar w:fldCharType="begin"/>
      </w:r>
      <w:r>
        <w:instrText xml:space="preserve"> PAGEREF _Toc526174116 \h </w:instrText>
      </w:r>
      <w:r>
        <w:fldChar w:fldCharType="separate"/>
      </w:r>
      <w:r>
        <w:t>12</w:t>
      </w:r>
      <w:r>
        <w:fldChar w:fldCharType="end"/>
      </w:r>
    </w:p>
    <w:p w14:paraId="632FAE88" w14:textId="77777777" w:rsidR="009C2744" w:rsidRDefault="009C2744">
      <w:pPr>
        <w:pStyle w:val="TOC1"/>
        <w:rPr>
          <w:rFonts w:eastAsiaTheme="minorEastAsia"/>
          <w:b w:val="0"/>
          <w:color w:val="auto"/>
          <w:lang w:val="en-IE" w:eastAsia="en-IE"/>
        </w:rPr>
      </w:pPr>
      <w:r w:rsidRPr="002914B1">
        <w:t>9.</w:t>
      </w:r>
      <w:r>
        <w:rPr>
          <w:rFonts w:eastAsiaTheme="minorEastAsia"/>
          <w:b w:val="0"/>
          <w:color w:val="auto"/>
          <w:lang w:val="en-IE" w:eastAsia="en-IE"/>
        </w:rPr>
        <w:tab/>
      </w:r>
      <w:r>
        <w:t>REFERENCES</w:t>
      </w:r>
      <w:r>
        <w:tab/>
      </w:r>
      <w:r>
        <w:fldChar w:fldCharType="begin"/>
      </w:r>
      <w:r>
        <w:instrText xml:space="preserve"> PAGEREF _Toc526174117 \h </w:instrText>
      </w:r>
      <w:r>
        <w:fldChar w:fldCharType="separate"/>
      </w:r>
      <w:r>
        <w:t>12</w:t>
      </w:r>
      <w:r>
        <w:fldChar w:fldCharType="end"/>
      </w:r>
    </w:p>
    <w:p w14:paraId="6B3EBDCE"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1047860" w14:textId="77777777" w:rsidR="00D36983" w:rsidRPr="00093294" w:rsidRDefault="00D36983" w:rsidP="00D36983">
      <w:pPr>
        <w:pStyle w:val="ListofFigures"/>
      </w:pPr>
      <w:r w:rsidRPr="00093294">
        <w:t>List of Tables</w:t>
      </w:r>
    </w:p>
    <w:p w14:paraId="40A0D819" w14:textId="77777777" w:rsidR="0049264E"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49264E">
        <w:rPr>
          <w:noProof/>
        </w:rPr>
        <w:t>Table 1</w:t>
      </w:r>
      <w:r w:rsidR="0049264E">
        <w:rPr>
          <w:rFonts w:eastAsiaTheme="minorEastAsia"/>
          <w:i w:val="0"/>
          <w:noProof/>
          <w:lang w:val="en-IE" w:eastAsia="en-IE"/>
        </w:rPr>
        <w:tab/>
      </w:r>
      <w:r w:rsidR="0049264E">
        <w:rPr>
          <w:noProof/>
        </w:rPr>
        <w:t>Table of Teaching Modules</w:t>
      </w:r>
      <w:r w:rsidR="0049264E">
        <w:rPr>
          <w:noProof/>
        </w:rPr>
        <w:tab/>
      </w:r>
      <w:r w:rsidR="0049264E">
        <w:rPr>
          <w:noProof/>
        </w:rPr>
        <w:fldChar w:fldCharType="begin"/>
      </w:r>
      <w:r w:rsidR="0049264E">
        <w:rPr>
          <w:noProof/>
        </w:rPr>
        <w:instrText xml:space="preserve"> PAGEREF _Toc525833320 \h </w:instrText>
      </w:r>
      <w:r w:rsidR="0049264E">
        <w:rPr>
          <w:noProof/>
        </w:rPr>
      </w:r>
      <w:r w:rsidR="0049264E">
        <w:rPr>
          <w:noProof/>
        </w:rPr>
        <w:fldChar w:fldCharType="separate"/>
      </w:r>
      <w:r w:rsidR="0049264E">
        <w:rPr>
          <w:noProof/>
        </w:rPr>
        <w:t>6</w:t>
      </w:r>
      <w:r w:rsidR="0049264E">
        <w:rPr>
          <w:noProof/>
        </w:rPr>
        <w:fldChar w:fldCharType="end"/>
      </w:r>
    </w:p>
    <w:p w14:paraId="02A7BFC3" w14:textId="77777777" w:rsidR="00D36983" w:rsidRPr="00093294" w:rsidRDefault="00D36983" w:rsidP="00D36983">
      <w:r w:rsidRPr="00093294">
        <w:fldChar w:fldCharType="end"/>
      </w:r>
    </w:p>
    <w:p w14:paraId="33E5D089"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127DE792" w14:textId="77777777" w:rsidR="00465491" w:rsidRPr="00093294" w:rsidRDefault="00465491" w:rsidP="00465491">
      <w:pPr>
        <w:pStyle w:val="Forward"/>
      </w:pPr>
      <w:bookmarkStart w:id="11" w:name="_Toc419881195"/>
      <w:r w:rsidRPr="00093294">
        <w:lastRenderedPageBreak/>
        <w:t>FOREWORD</w:t>
      </w:r>
      <w:bookmarkEnd w:id="11"/>
    </w:p>
    <w:p w14:paraId="34D2845C" w14:textId="72198A94" w:rsidR="00D51242" w:rsidRDefault="00D51242" w:rsidP="00D51242">
      <w:pPr>
        <w:pStyle w:val="BodyText"/>
      </w:pPr>
      <w:r>
        <w:t xml:space="preserve">The International Association of Marine Aids to Navigation and Lighthouse Authorities (IALA) recognises that training in all aspects of </w:t>
      </w:r>
      <w:ins w:id="12" w:author="Seamus Doyle" w:date="2018-10-01T14:23:00Z">
        <w:r>
          <w:t xml:space="preserve">Marine </w:t>
        </w:r>
      </w:ins>
      <w:r>
        <w:t>Aids to Navigation (AtoN) service delivery, from inception through installation and maintenance to replacement or removal at the end of a planned life-cycle, is critical to the consistent provision of that AtoN service.</w:t>
      </w:r>
    </w:p>
    <w:p w14:paraId="0B2C7FAA" w14:textId="3330F993" w:rsidR="00D51242" w:rsidRDefault="00D51242" w:rsidP="00D51242">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3" w:author="Seamus Doyle" w:date="2018-10-01T17:37:00Z">
        <w:r w:rsidDel="00375C78">
          <w:delText>aids to navigation</w:delText>
        </w:r>
      </w:del>
      <w:ins w:id="14" w:author="Seamus Doyle" w:date="2018-10-01T17:37:00Z">
        <w:r w:rsidR="00375C78">
          <w:t>marine aids to navigation</w:t>
        </w:r>
      </w:ins>
      <w:r>
        <w:t xml:space="preserve">. As such publications should include recommendations on the training and qualification of AtoN technicians, IALA has adopted Recommendation </w:t>
      </w:r>
      <w:ins w:id="15" w:author="Seamus Doyle" w:date="2018-10-01T14:23:00Z">
        <w:r>
          <w:t>R0</w:t>
        </w:r>
      </w:ins>
      <w:del w:id="16" w:author="Seamus Doyle" w:date="2018-10-01T14:23:00Z">
        <w:r w:rsidDel="00D51242">
          <w:delText>E-</w:delText>
        </w:r>
      </w:del>
      <w:r>
        <w:t>141 on Standards for Training and Certification of AtoN personnel.</w:t>
      </w:r>
    </w:p>
    <w:p w14:paraId="452A4B40" w14:textId="58E633CB" w:rsidR="00D51242" w:rsidRDefault="00D51242" w:rsidP="00D51242">
      <w:pPr>
        <w:pStyle w:val="BodyText"/>
      </w:pPr>
      <w:r>
        <w:t xml:space="preserve">IALA Committees working closely with the IALA World Wide Academy have developed a series of model courses for AtoN personnel having </w:t>
      </w:r>
      <w:ins w:id="17" w:author="Seamus Doyle" w:date="2018-10-01T14:23:00Z">
        <w:r>
          <w:t>R0</w:t>
        </w:r>
      </w:ins>
      <w:del w:id="18" w:author="Seamus Doyle" w:date="2018-10-01T14:23:00Z">
        <w:r w:rsidDel="00D51242">
          <w:delText>E</w:delText>
        </w:r>
      </w:del>
      <w:r>
        <w:t>-141 Level 2 technician functions.  This model course on DC Power Systems should be read in conjunction with the Training Overview Document IALA WWA.L2.0 which contains standard guidance for the conduct of all Level 2 model courses</w:t>
      </w:r>
      <w:ins w:id="19" w:author="Seamus Doyle" w:date="2018-10-01T14:24:00Z">
        <w:r>
          <w:t>.</w:t>
        </w:r>
      </w:ins>
    </w:p>
    <w:p w14:paraId="0EABAEB1" w14:textId="0295B813" w:rsidR="00465491" w:rsidRPr="00093294" w:rsidRDefault="00D51242" w:rsidP="00D51242">
      <w:pPr>
        <w:pStyle w:val="BodyText"/>
      </w:pPr>
      <w:r>
        <w:t>This model course is intended to provide national members and other appropriate authorities charged with the provision of AtoN services with specific guidance on the training of AtoN technicians in DC Power Systems.  Assistance in implementing this and other model courses may be obtained from the IALA World Wide Academy at the following address</w:t>
      </w:r>
      <w:r w:rsidR="00465491" w:rsidRPr="00093294">
        <w:t>:</w:t>
      </w:r>
    </w:p>
    <w:p w14:paraId="6B598521" w14:textId="77777777" w:rsidR="00D95BDA" w:rsidRPr="00093294" w:rsidRDefault="00D95BDA" w:rsidP="00465491">
      <w:pPr>
        <w:pStyle w:val="BodyText"/>
      </w:pPr>
    </w:p>
    <w:p w14:paraId="6455321B" w14:textId="77777777" w:rsidR="00D95BDA" w:rsidRPr="00093294" w:rsidRDefault="00D95BDA" w:rsidP="00D51242">
      <w:pPr>
        <w:pStyle w:val="BodyText"/>
        <w:spacing w:after="0"/>
      </w:pPr>
    </w:p>
    <w:p w14:paraId="33701E09" w14:textId="77777777" w:rsidR="00465491" w:rsidRPr="00093294" w:rsidRDefault="00465491" w:rsidP="00D51242">
      <w:pPr>
        <w:pStyle w:val="BodyText"/>
        <w:tabs>
          <w:tab w:val="left" w:pos="6521"/>
          <w:tab w:val="left" w:pos="7513"/>
        </w:tabs>
        <w:spacing w:after="0"/>
        <w:rPr>
          <w:lang w:eastAsia="de-DE"/>
        </w:rPr>
      </w:pPr>
      <w:r w:rsidRPr="00093294">
        <w:rPr>
          <w:lang w:eastAsia="de-DE"/>
        </w:rPr>
        <w:t>The Dean</w:t>
      </w:r>
    </w:p>
    <w:p w14:paraId="6F3D0C25" w14:textId="77777777" w:rsidR="00465491" w:rsidRPr="00093294" w:rsidRDefault="00465491" w:rsidP="00D51242">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407CF38" w14:textId="77777777" w:rsidR="00465491" w:rsidRPr="00093294" w:rsidRDefault="00465491" w:rsidP="00D51242">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0AA560DA" w14:textId="77777777" w:rsidR="00465491" w:rsidRPr="00093294" w:rsidRDefault="00465491" w:rsidP="00D51242">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058145F1" w14:textId="77777777" w:rsidR="002E22F4" w:rsidRPr="00093294" w:rsidRDefault="00465491" w:rsidP="00D51242">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4B64F19C" w14:textId="77777777" w:rsidR="00465491" w:rsidRPr="00093294" w:rsidRDefault="00465491" w:rsidP="00AC1940">
      <w:pPr>
        <w:pStyle w:val="BodyText"/>
        <w:tabs>
          <w:tab w:val="left" w:pos="6521"/>
          <w:tab w:val="left" w:pos="7513"/>
        </w:tabs>
      </w:pPr>
      <w:r w:rsidRPr="00093294">
        <w:br w:type="page"/>
      </w:r>
    </w:p>
    <w:p w14:paraId="7A95DD50" w14:textId="77777777" w:rsidR="00465491" w:rsidRPr="00093294" w:rsidRDefault="00513460" w:rsidP="00513460">
      <w:pPr>
        <w:pStyle w:val="Part"/>
      </w:pPr>
      <w:bookmarkStart w:id="20" w:name="_Toc442348085"/>
      <w:bookmarkStart w:id="21" w:name="_Toc526174062"/>
      <w:r w:rsidRPr="00093294">
        <w:lastRenderedPageBreak/>
        <w:t xml:space="preserve">- </w:t>
      </w:r>
      <w:r w:rsidR="007D747F" w:rsidRPr="00093294">
        <w:rPr>
          <w:caps w:val="0"/>
        </w:rPr>
        <w:t>COURSE OVERVIEW</w:t>
      </w:r>
      <w:bookmarkEnd w:id="20"/>
      <w:bookmarkEnd w:id="21"/>
    </w:p>
    <w:p w14:paraId="625838A0" w14:textId="3CC9F5E3" w:rsidR="00465491" w:rsidRPr="00093294" w:rsidRDefault="009C2744" w:rsidP="00C52B00">
      <w:pPr>
        <w:pStyle w:val="Heading1"/>
        <w:numPr>
          <w:ilvl w:val="0"/>
          <w:numId w:val="23"/>
        </w:numPr>
      </w:pPr>
      <w:bookmarkStart w:id="22" w:name="_Toc526174063"/>
      <w:r>
        <w:t>Scope</w:t>
      </w:r>
      <w:bookmarkEnd w:id="22"/>
    </w:p>
    <w:p w14:paraId="6D8147FC" w14:textId="77777777" w:rsidR="00465491" w:rsidRPr="00093294" w:rsidRDefault="00465491" w:rsidP="00465491">
      <w:pPr>
        <w:pStyle w:val="Heading1separatationline"/>
      </w:pPr>
    </w:p>
    <w:p w14:paraId="0219A4A8" w14:textId="7B72515C" w:rsidR="00FF20CC" w:rsidRDefault="00FF20CC" w:rsidP="00FF20CC">
      <w:pPr>
        <w:pStyle w:val="BodyText"/>
      </w:pPr>
      <w:r>
        <w:t xml:space="preserve">This course is intended to provide technicians with the theoretical and practical training necessary to have a satisfactory understanding of the use, servicing and maintenance of DC power systems used in </w:t>
      </w:r>
      <w:ins w:id="23" w:author="Seamus Doyle" w:date="2018-10-01T16:19:00Z">
        <w:r w:rsidR="008C5B48">
          <w:t xml:space="preserve">Marine </w:t>
        </w:r>
      </w:ins>
      <w:r w:rsidR="008C5B48">
        <w:t>Aids to N</w:t>
      </w:r>
      <w:r>
        <w:t>avigation (AtoN).</w:t>
      </w:r>
    </w:p>
    <w:p w14:paraId="13B3840A" w14:textId="297D85D2" w:rsidR="00465491" w:rsidRPr="00093294" w:rsidRDefault="00FF20CC" w:rsidP="00FF20CC">
      <w:pPr>
        <w:pStyle w:val="BodyText"/>
      </w:pPr>
      <w:r>
        <w:t>This course is intended to be supported by further theoretical and practical training modules on aspects of power supply and maintenance records. Details of these supporting model courses can be found in the Level 2 Technician training overview document IALA WWA L2.0.</w:t>
      </w:r>
    </w:p>
    <w:p w14:paraId="68DD1FEA" w14:textId="3595BD2D" w:rsidR="00465491" w:rsidRPr="00093294" w:rsidRDefault="009C2744" w:rsidP="00BB3211">
      <w:pPr>
        <w:pStyle w:val="Heading1"/>
      </w:pPr>
      <w:bookmarkStart w:id="24" w:name="_Toc526174064"/>
      <w:r>
        <w:t>Objective</w:t>
      </w:r>
      <w:bookmarkEnd w:id="24"/>
    </w:p>
    <w:p w14:paraId="061E3B43" w14:textId="77777777" w:rsidR="00465491" w:rsidRPr="00093294" w:rsidRDefault="00465491" w:rsidP="00465491">
      <w:pPr>
        <w:pStyle w:val="Heading1separatationline"/>
      </w:pPr>
    </w:p>
    <w:p w14:paraId="50D4385B" w14:textId="106C6912" w:rsidR="00465491" w:rsidRPr="00093294" w:rsidRDefault="00FF20CC" w:rsidP="00465491">
      <w:pPr>
        <w:pStyle w:val="BodyText"/>
      </w:pPr>
      <w:r w:rsidRPr="00FF20CC">
        <w:t>Upon successful completion of this course, participants will have acquired sufficient knowledge to service and maintain DC power systems used on both fixed and floating AtoN.</w:t>
      </w:r>
    </w:p>
    <w:p w14:paraId="7882CBAE" w14:textId="6359D914" w:rsidR="00465491" w:rsidRPr="00093294" w:rsidRDefault="009C2744" w:rsidP="00815E10">
      <w:pPr>
        <w:pStyle w:val="Heading1"/>
      </w:pPr>
      <w:bookmarkStart w:id="25" w:name="_Toc526174065"/>
      <w:r>
        <w:t>Course outline</w:t>
      </w:r>
      <w:bookmarkEnd w:id="25"/>
    </w:p>
    <w:p w14:paraId="4CCCBD22" w14:textId="77777777" w:rsidR="00465491" w:rsidRPr="00093294" w:rsidRDefault="00465491" w:rsidP="00465491">
      <w:pPr>
        <w:pStyle w:val="Heading1separatationline"/>
      </w:pPr>
    </w:p>
    <w:p w14:paraId="6580A2FB" w14:textId="616416ED" w:rsidR="00465491" w:rsidRPr="00093294" w:rsidRDefault="00FF20CC" w:rsidP="00465491">
      <w:pPr>
        <w:pStyle w:val="BodyText"/>
      </w:pPr>
      <w:r w:rsidRPr="00FF20CC">
        <w:t>This practical course covers the knowledge and practical competence required for a technician to properly service and maintain DC power systems used on buoys, lighthouses and major floating aids.  The complete course comprises 9 modules, each of which deals with a specific subject representing an aspect of DC power systems servicing and maintenance.  Each module begins by stating its scope and aims, and then provides a teaching syllabus.</w:t>
      </w:r>
    </w:p>
    <w:p w14:paraId="12F96B07" w14:textId="1FCA8B48" w:rsidR="00A03913" w:rsidRPr="00093294" w:rsidRDefault="009C2744" w:rsidP="007121FA">
      <w:pPr>
        <w:pStyle w:val="Heading1"/>
      </w:pPr>
      <w:bookmarkStart w:id="26" w:name="_Toc526174066"/>
      <w:r>
        <w:t>Table of Teaching Modules</w:t>
      </w:r>
      <w:bookmarkEnd w:id="26"/>
    </w:p>
    <w:p w14:paraId="058B97FB" w14:textId="77777777" w:rsidR="00A03913" w:rsidRDefault="00A03913" w:rsidP="00A03913">
      <w:pPr>
        <w:pStyle w:val="Heading1separatationline"/>
        <w:rPr>
          <w:sz w:val="28"/>
          <w:szCs w:val="28"/>
        </w:rPr>
      </w:pPr>
    </w:p>
    <w:p w14:paraId="4329EE62" w14:textId="77777777" w:rsidR="0049264E" w:rsidRPr="00B449D4" w:rsidRDefault="0049264E" w:rsidP="0049264E">
      <w:pPr>
        <w:pStyle w:val="Tablecaption"/>
        <w:jc w:val="center"/>
      </w:pPr>
      <w:bookmarkStart w:id="27" w:name="_Toc471205667"/>
      <w:bookmarkStart w:id="28" w:name="_Toc525833320"/>
      <w:r w:rsidRPr="00B449D4">
        <w:t>Table of Teaching Modules</w:t>
      </w:r>
      <w:bookmarkEnd w:id="27"/>
      <w:bookmarkEnd w:id="28"/>
    </w:p>
    <w:tbl>
      <w:tblPr>
        <w:tblW w:w="8949" w:type="dxa"/>
        <w:jc w:val="center"/>
        <w:tblLayout w:type="fixed"/>
        <w:tblLook w:val="0000" w:firstRow="0" w:lastRow="0" w:firstColumn="0" w:lastColumn="0" w:noHBand="0" w:noVBand="0"/>
      </w:tblPr>
      <w:tblGrid>
        <w:gridCol w:w="3124"/>
        <w:gridCol w:w="1296"/>
        <w:gridCol w:w="4529"/>
      </w:tblGrid>
      <w:tr w:rsidR="00F2036E" w:rsidRPr="001A35C8" w14:paraId="002879FC" w14:textId="77777777" w:rsidTr="005C2216">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D341BC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31A461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1FF7496" w14:textId="77777777" w:rsidR="00F2036E" w:rsidRPr="00F2036E" w:rsidRDefault="00F2036E" w:rsidP="00294E78">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F2036E" w:rsidRPr="001A35C8" w14:paraId="4AE32861" w14:textId="77777777" w:rsidTr="005C2216">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2BDC63B5"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Overview of DC power systems</w:t>
            </w:r>
          </w:p>
        </w:tc>
        <w:tc>
          <w:tcPr>
            <w:tcW w:w="1296" w:type="dxa"/>
            <w:tcBorders>
              <w:top w:val="single" w:sz="6" w:space="0" w:color="000000"/>
              <w:left w:val="single" w:sz="4" w:space="0" w:color="000000"/>
              <w:bottom w:val="single" w:sz="4" w:space="0" w:color="000000"/>
              <w:right w:val="single" w:sz="4" w:space="0" w:color="000000"/>
            </w:tcBorders>
            <w:vAlign w:val="center"/>
          </w:tcPr>
          <w:p w14:paraId="40E9E235"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6797F01B" w14:textId="77777777" w:rsidR="00F2036E" w:rsidRPr="00F2036E" w:rsidRDefault="00F2036E" w:rsidP="005C2216">
            <w:pPr>
              <w:rPr>
                <w:rFonts w:ascii="Calibri" w:hAnsi="Calibri" w:cs="Arial"/>
                <w:sz w:val="20"/>
                <w:szCs w:val="20"/>
              </w:rPr>
            </w:pPr>
            <w:r w:rsidRPr="00F2036E">
              <w:rPr>
                <w:rFonts w:ascii="Calibri" w:hAnsi="Calibri" w:cs="Arial"/>
                <w:sz w:val="20"/>
                <w:szCs w:val="20"/>
              </w:rPr>
              <w:t>This module describes the main components in a typical DC power system</w:t>
            </w:r>
          </w:p>
        </w:tc>
      </w:tr>
      <w:tr w:rsidR="00F2036E" w:rsidRPr="001A35C8" w14:paraId="32411779" w14:textId="77777777" w:rsidTr="005C2216">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790F2A6" w14:textId="77777777" w:rsidR="00F2036E" w:rsidRPr="00F2036E" w:rsidRDefault="00F2036E" w:rsidP="005C2216">
            <w:pPr>
              <w:pStyle w:val="Default"/>
              <w:rPr>
                <w:rFonts w:ascii="Calibri" w:hAnsi="Calibri"/>
                <w:noProof/>
                <w:sz w:val="20"/>
                <w:szCs w:val="20"/>
              </w:rPr>
            </w:pPr>
            <w:r w:rsidRPr="00F2036E">
              <w:rPr>
                <w:rFonts w:ascii="Calibri" w:hAnsi="Calibri"/>
                <w:noProof/>
                <w:sz w:val="20"/>
                <w:szCs w:val="20"/>
              </w:rPr>
              <w:t>Solar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EB982E0" w14:textId="77777777" w:rsidR="00F2036E" w:rsidRPr="00F2036E" w:rsidRDefault="00F2036E" w:rsidP="005C2216">
            <w:pPr>
              <w:pStyle w:val="Default"/>
              <w:jc w:val="center"/>
              <w:rPr>
                <w:rFonts w:ascii="Calibri" w:hAnsi="Calibri"/>
                <w:color w:val="auto"/>
                <w:sz w:val="20"/>
                <w:szCs w:val="20"/>
                <w:highlight w:val="yellow"/>
              </w:rPr>
            </w:pPr>
            <w:r w:rsidRPr="00F2036E">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0DDEAA8A" w14:textId="77777777" w:rsidR="00F2036E" w:rsidRPr="00F2036E" w:rsidRDefault="00F2036E" w:rsidP="005C2216">
            <w:pPr>
              <w:pStyle w:val="CM14"/>
              <w:rPr>
                <w:rFonts w:ascii="Calibri" w:hAnsi="Calibri"/>
                <w:sz w:val="20"/>
                <w:szCs w:val="20"/>
              </w:rPr>
            </w:pPr>
            <w:r w:rsidRPr="00F2036E">
              <w:rPr>
                <w:rFonts w:ascii="Calibri" w:hAnsi="Calibri"/>
                <w:sz w:val="20"/>
                <w:szCs w:val="20"/>
              </w:rPr>
              <w:t>This module describes photo-voltaic generation systems</w:t>
            </w:r>
          </w:p>
        </w:tc>
      </w:tr>
      <w:tr w:rsidR="00F2036E" w:rsidRPr="001A35C8" w14:paraId="0C8DDB49" w14:textId="77777777" w:rsidTr="005C2216">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062E3E4C"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Wind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718AC12"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488E0CCC" w14:textId="77777777" w:rsidR="00F2036E" w:rsidRPr="00F2036E" w:rsidRDefault="00F2036E" w:rsidP="005C2216">
            <w:pPr>
              <w:pStyle w:val="CM14"/>
              <w:rPr>
                <w:rFonts w:ascii="Calibri" w:hAnsi="Calibri"/>
                <w:sz w:val="20"/>
                <w:szCs w:val="20"/>
              </w:rPr>
            </w:pPr>
            <w:r w:rsidRPr="00F2036E">
              <w:rPr>
                <w:rFonts w:ascii="Calibri" w:hAnsi="Calibri"/>
                <w:sz w:val="20"/>
                <w:szCs w:val="20"/>
              </w:rPr>
              <w:t>This module describes the generation of DC power by wind generators</w:t>
            </w:r>
          </w:p>
        </w:tc>
      </w:tr>
      <w:tr w:rsidR="00F2036E" w:rsidRPr="001A35C8" w14:paraId="59805E6F"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9222595"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Battery charging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E08A975"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5D59CFA9" w14:textId="77777777" w:rsidR="00F2036E" w:rsidRPr="00F2036E" w:rsidRDefault="00F2036E" w:rsidP="005C2216">
            <w:pPr>
              <w:pStyle w:val="NoSpacing"/>
              <w:rPr>
                <w:rFonts w:ascii="Calibri" w:hAnsi="Calibri" w:cs="Arial"/>
                <w:sz w:val="20"/>
                <w:szCs w:val="20"/>
              </w:rPr>
            </w:pPr>
            <w:r w:rsidRPr="00F2036E">
              <w:rPr>
                <w:rFonts w:ascii="Calibri" w:hAnsi="Calibri" w:cs="Arial"/>
                <w:sz w:val="20"/>
                <w:szCs w:val="20"/>
              </w:rPr>
              <w:t>This module describes power sources, charging regimes and charging technology</w:t>
            </w:r>
          </w:p>
        </w:tc>
      </w:tr>
      <w:tr w:rsidR="00F2036E" w:rsidRPr="001A35C8" w14:paraId="7F46D2D3" w14:textId="77777777" w:rsidTr="005C2216">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2CB3B293" w14:textId="77777777" w:rsidR="00F2036E" w:rsidRPr="00F2036E" w:rsidRDefault="00F2036E" w:rsidP="005C2216">
            <w:pPr>
              <w:rPr>
                <w:rFonts w:ascii="Calibri" w:hAnsi="Calibri"/>
                <w:sz w:val="20"/>
                <w:szCs w:val="20"/>
              </w:rPr>
            </w:pPr>
            <w:r w:rsidRPr="00F2036E">
              <w:rPr>
                <w:rFonts w:ascii="Calibri" w:hAnsi="Calibri"/>
                <w:sz w:val="20"/>
                <w:szCs w:val="20"/>
              </w:rPr>
              <w:t>Battery storage</w:t>
            </w:r>
          </w:p>
        </w:tc>
        <w:tc>
          <w:tcPr>
            <w:tcW w:w="1296" w:type="dxa"/>
            <w:tcBorders>
              <w:top w:val="single" w:sz="4" w:space="0" w:color="000000"/>
              <w:left w:val="single" w:sz="4" w:space="0" w:color="000000"/>
              <w:bottom w:val="single" w:sz="4" w:space="0" w:color="000000"/>
              <w:right w:val="single" w:sz="4" w:space="0" w:color="000000"/>
            </w:tcBorders>
            <w:vAlign w:val="center"/>
          </w:tcPr>
          <w:p w14:paraId="04D67A9C" w14:textId="77777777" w:rsidR="00F2036E" w:rsidRPr="00F2036E" w:rsidRDefault="00F2036E" w:rsidP="005C2216">
            <w:pPr>
              <w:pStyle w:val="Default"/>
              <w:jc w:val="center"/>
              <w:rPr>
                <w:rFonts w:ascii="Calibri" w:hAnsi="Calibri"/>
                <w:sz w:val="20"/>
                <w:szCs w:val="20"/>
                <w:highlight w:val="yellow"/>
              </w:rPr>
            </w:pPr>
            <w:r w:rsidRPr="00F2036E">
              <w:rPr>
                <w:rFonts w:ascii="Calibri" w:hAnsi="Calibri"/>
                <w:sz w:val="20"/>
                <w:szCs w:val="20"/>
              </w:rPr>
              <w:t>2</w:t>
            </w:r>
          </w:p>
        </w:tc>
        <w:tc>
          <w:tcPr>
            <w:tcW w:w="4529" w:type="dxa"/>
            <w:tcBorders>
              <w:top w:val="single" w:sz="4" w:space="0" w:color="000000"/>
              <w:left w:val="single" w:sz="4" w:space="0" w:color="000000"/>
              <w:bottom w:val="single" w:sz="4" w:space="0" w:color="000000"/>
              <w:right w:val="single" w:sz="4" w:space="0" w:color="000000"/>
            </w:tcBorders>
          </w:tcPr>
          <w:p w14:paraId="332A77E8"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This module describes battery types, selection capacities and health and safety factors</w:t>
            </w:r>
          </w:p>
        </w:tc>
      </w:tr>
      <w:tr w:rsidR="00F2036E" w:rsidRPr="001A35C8" w14:paraId="55AD32F1"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B12D6CC"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Isolation and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CC72A8B"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7FB81FE9" w14:textId="77777777" w:rsidR="00F2036E" w:rsidRPr="00F2036E" w:rsidRDefault="00F2036E" w:rsidP="005C2216">
            <w:pPr>
              <w:pStyle w:val="Default"/>
              <w:rPr>
                <w:rFonts w:ascii="Calibri" w:hAnsi="Calibri"/>
                <w:color w:val="auto"/>
                <w:sz w:val="20"/>
                <w:szCs w:val="20"/>
              </w:rPr>
            </w:pPr>
            <w:r w:rsidRPr="00F2036E">
              <w:rPr>
                <w:rFonts w:ascii="Calibri" w:hAnsi="Calibri"/>
                <w:sz w:val="20"/>
                <w:szCs w:val="20"/>
              </w:rPr>
              <w:t>This module describes low voltage cut out and change over systems</w:t>
            </w:r>
          </w:p>
        </w:tc>
      </w:tr>
      <w:tr w:rsidR="00F2036E" w:rsidRPr="001A35C8" w14:paraId="05D450E6"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08826C8"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DC distribution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244C1B1"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2</w:t>
            </w:r>
          </w:p>
        </w:tc>
        <w:tc>
          <w:tcPr>
            <w:tcW w:w="4529" w:type="dxa"/>
            <w:tcBorders>
              <w:top w:val="single" w:sz="4" w:space="0" w:color="000000"/>
              <w:left w:val="single" w:sz="4" w:space="0" w:color="000000"/>
              <w:bottom w:val="single" w:sz="4" w:space="0" w:color="000000"/>
              <w:right w:val="single" w:sz="4" w:space="0" w:color="000000"/>
            </w:tcBorders>
          </w:tcPr>
          <w:p w14:paraId="12C760AC"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This model describes DC distribution systems, cable sizing, installation standards and electro-magnetic interference</w:t>
            </w:r>
          </w:p>
        </w:tc>
      </w:tr>
      <w:tr w:rsidR="00F2036E" w:rsidRPr="001A35C8" w14:paraId="7A9DEEF5"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D3033B0"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D3BC040"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4</w:t>
            </w:r>
          </w:p>
        </w:tc>
        <w:tc>
          <w:tcPr>
            <w:tcW w:w="4529" w:type="dxa"/>
            <w:tcBorders>
              <w:top w:val="single" w:sz="4" w:space="0" w:color="000000"/>
              <w:left w:val="single" w:sz="4" w:space="0" w:color="000000"/>
              <w:bottom w:val="single" w:sz="4" w:space="0" w:color="000000"/>
              <w:right w:val="single" w:sz="4" w:space="0" w:color="000000"/>
            </w:tcBorders>
          </w:tcPr>
          <w:p w14:paraId="784B44DE"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Practical visit to a complex DC system</w:t>
            </w:r>
          </w:p>
        </w:tc>
      </w:tr>
      <w:tr w:rsidR="00F2036E" w:rsidRPr="001A35C8" w14:paraId="494FDC0F" w14:textId="77777777" w:rsidTr="005C221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7E52604" w14:textId="77777777" w:rsidR="00F2036E" w:rsidRPr="00F2036E" w:rsidRDefault="00F2036E" w:rsidP="005C2216">
            <w:pPr>
              <w:pStyle w:val="Default"/>
              <w:rPr>
                <w:rFonts w:ascii="Calibri" w:hAnsi="Calibri"/>
                <w:sz w:val="20"/>
                <w:szCs w:val="20"/>
              </w:rPr>
            </w:pPr>
            <w:r w:rsidRPr="00F2036E">
              <w:rPr>
                <w:rFonts w:ascii="Calibri" w:hAnsi="Calibri"/>
                <w:sz w:val="20"/>
                <w:szCs w:val="20"/>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CF0286A" w14:textId="77777777" w:rsidR="00F2036E" w:rsidRPr="00F2036E" w:rsidRDefault="00F2036E" w:rsidP="005C2216">
            <w:pPr>
              <w:pStyle w:val="Default"/>
              <w:jc w:val="center"/>
              <w:rPr>
                <w:rFonts w:ascii="Calibri" w:hAnsi="Calibri"/>
                <w:sz w:val="20"/>
                <w:szCs w:val="20"/>
              </w:rPr>
            </w:pPr>
            <w:r w:rsidRPr="00F2036E">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44B56DB"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Written test</w:t>
            </w:r>
          </w:p>
        </w:tc>
      </w:tr>
      <w:tr w:rsidR="00F2036E" w:rsidRPr="001A35C8" w14:paraId="75642549" w14:textId="77777777" w:rsidTr="005C2216">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7BA16C0" w14:textId="77777777" w:rsidR="00F2036E" w:rsidRPr="00F2036E" w:rsidRDefault="00F2036E" w:rsidP="005C2216">
            <w:pPr>
              <w:pStyle w:val="Default"/>
              <w:rPr>
                <w:rFonts w:ascii="Calibri" w:hAnsi="Calibri"/>
                <w:sz w:val="20"/>
                <w:szCs w:val="20"/>
              </w:rPr>
            </w:pPr>
            <w:r w:rsidRPr="00F2036E">
              <w:rPr>
                <w:rFonts w:ascii="Calibri" w:hAnsi="Calibri"/>
                <w:b/>
                <w:bCs/>
                <w:sz w:val="20"/>
                <w:szCs w:val="20"/>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9077B6C" w14:textId="77777777" w:rsidR="00F2036E" w:rsidRPr="00F2036E" w:rsidRDefault="00F2036E" w:rsidP="005C2216">
            <w:pPr>
              <w:pStyle w:val="Default"/>
              <w:jc w:val="center"/>
              <w:rPr>
                <w:rFonts w:ascii="Calibri" w:hAnsi="Calibri"/>
                <w:b/>
                <w:sz w:val="20"/>
                <w:szCs w:val="20"/>
              </w:rPr>
            </w:pPr>
            <w:r w:rsidRPr="00F2036E">
              <w:rPr>
                <w:rFonts w:ascii="Calibri" w:hAnsi="Calibri"/>
                <w:b/>
                <w:sz w:val="20"/>
                <w:szCs w:val="20"/>
              </w:rPr>
              <w:t>15</w:t>
            </w:r>
          </w:p>
        </w:tc>
        <w:tc>
          <w:tcPr>
            <w:tcW w:w="4529" w:type="dxa"/>
            <w:tcBorders>
              <w:top w:val="single" w:sz="4" w:space="0" w:color="000000"/>
              <w:left w:val="single" w:sz="4" w:space="0" w:color="000000"/>
              <w:bottom w:val="single" w:sz="6" w:space="0" w:color="000000"/>
              <w:right w:val="single" w:sz="4" w:space="0" w:color="000000"/>
            </w:tcBorders>
          </w:tcPr>
          <w:p w14:paraId="0F16B681" w14:textId="77777777" w:rsidR="00F2036E" w:rsidRPr="00F2036E" w:rsidRDefault="00F2036E" w:rsidP="005C2216">
            <w:pPr>
              <w:pStyle w:val="Default"/>
              <w:rPr>
                <w:rFonts w:ascii="Calibri" w:hAnsi="Calibri"/>
                <w:color w:val="auto"/>
                <w:sz w:val="20"/>
                <w:szCs w:val="20"/>
              </w:rPr>
            </w:pPr>
            <w:r w:rsidRPr="00F2036E">
              <w:rPr>
                <w:rFonts w:ascii="Calibri" w:hAnsi="Calibri"/>
                <w:color w:val="auto"/>
                <w:sz w:val="20"/>
                <w:szCs w:val="20"/>
              </w:rPr>
              <w:t>Total number of days 2.5</w:t>
            </w:r>
          </w:p>
        </w:tc>
      </w:tr>
    </w:tbl>
    <w:p w14:paraId="114F1317" w14:textId="77777777" w:rsidR="00F2036E" w:rsidRDefault="00F2036E" w:rsidP="00A03913">
      <w:pPr>
        <w:pStyle w:val="BodyText"/>
      </w:pPr>
    </w:p>
    <w:p w14:paraId="1F9FC4C3" w14:textId="0A2F399F" w:rsidR="00F2036E" w:rsidRDefault="009C2744" w:rsidP="00F2036E">
      <w:pPr>
        <w:pStyle w:val="Heading1"/>
      </w:pPr>
      <w:bookmarkStart w:id="29" w:name="_Toc526174067"/>
      <w:r>
        <w:lastRenderedPageBreak/>
        <w:t>Specific Course Related Teaching Aids</w:t>
      </w:r>
      <w:bookmarkEnd w:id="29"/>
    </w:p>
    <w:p w14:paraId="29CCB344" w14:textId="77777777" w:rsidR="005C2216" w:rsidRPr="005C2216" w:rsidRDefault="005C2216" w:rsidP="005C2216">
      <w:pPr>
        <w:pStyle w:val="Heading1separatationline"/>
      </w:pPr>
    </w:p>
    <w:p w14:paraId="480B0ACF" w14:textId="34CB0B6C" w:rsidR="00F2036E" w:rsidRPr="00F2036E" w:rsidRDefault="00F2036E" w:rsidP="00F2036E">
      <w:pPr>
        <w:pStyle w:val="BodyText"/>
      </w:pPr>
      <w:r w:rsidRPr="00F2036E">
        <w:t>This course is classroom based with a site visit. Classrooms should be equipped with blackboards, whiteboards, and overhead projectors to enable presentation of the subject matter.</w:t>
      </w:r>
    </w:p>
    <w:p w14:paraId="6AAA6F6E" w14:textId="500CFA26" w:rsidR="00F2036E" w:rsidRPr="00F2036E" w:rsidRDefault="00F2036E" w:rsidP="00F2036E">
      <w:pPr>
        <w:pStyle w:val="BodyText"/>
      </w:pPr>
      <w:r w:rsidRPr="00F2036E">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27CC5B35" w14:textId="26C981E8" w:rsidR="00DF55A6" w:rsidRDefault="00F2036E" w:rsidP="0049264E">
      <w:pPr>
        <w:pStyle w:val="BodyText"/>
      </w:pPr>
      <w:r w:rsidRPr="00F2036E">
        <w:t>Participants should have access to the types of equipment that they will be expected to work with on the job.  These</w:t>
      </w:r>
      <w:r>
        <w:t xml:space="preserve"> would include such things as multi-meters, block diagrams, circuit drawings a</w:t>
      </w:r>
      <w:r w:rsidR="0049264E">
        <w:t>nd samples of equipment in use.</w:t>
      </w:r>
      <w:r w:rsidR="00DF55A6">
        <w:br w:type="page"/>
      </w:r>
    </w:p>
    <w:p w14:paraId="12ABCCC2" w14:textId="7803A13F" w:rsidR="00DF55A6" w:rsidRDefault="00DF55A6" w:rsidP="00DF55A6">
      <w:pPr>
        <w:pStyle w:val="Part"/>
      </w:pPr>
      <w:r>
        <w:lastRenderedPageBreak/>
        <w:t xml:space="preserve"> </w:t>
      </w:r>
      <w:bookmarkStart w:id="30" w:name="_Toc526174068"/>
      <w:r>
        <w:t>- TEACHING MODULES</w:t>
      </w:r>
      <w:bookmarkEnd w:id="30"/>
    </w:p>
    <w:p w14:paraId="48073286" w14:textId="567532AA" w:rsidR="00F2036E" w:rsidRDefault="00DF55A6" w:rsidP="00DF55A6">
      <w:pPr>
        <w:pStyle w:val="Heading1"/>
        <w:numPr>
          <w:ilvl w:val="0"/>
          <w:numId w:val="44"/>
        </w:numPr>
      </w:pPr>
      <w:bookmarkStart w:id="31" w:name="_Toc526174069"/>
      <w:r>
        <w:t>Module 1 – Overview of DC power systems</w:t>
      </w:r>
      <w:bookmarkEnd w:id="31"/>
    </w:p>
    <w:p w14:paraId="6A464413" w14:textId="77777777" w:rsidR="0049264E" w:rsidRPr="0049264E" w:rsidRDefault="0049264E" w:rsidP="0049264E">
      <w:pPr>
        <w:pStyle w:val="Heading1separatationline"/>
      </w:pPr>
    </w:p>
    <w:p w14:paraId="1920788D" w14:textId="6CADA3EC" w:rsidR="00DF55A6" w:rsidRDefault="00DF55A6" w:rsidP="00DF55A6">
      <w:pPr>
        <w:pStyle w:val="Heading2"/>
      </w:pPr>
      <w:bookmarkStart w:id="32" w:name="_Toc526174070"/>
      <w:r>
        <w:t>Scope</w:t>
      </w:r>
      <w:bookmarkEnd w:id="32"/>
      <w:r>
        <w:t xml:space="preserve"> </w:t>
      </w:r>
    </w:p>
    <w:p w14:paraId="24AE8025" w14:textId="77777777" w:rsidR="0049264E" w:rsidRPr="0049264E" w:rsidRDefault="0049264E" w:rsidP="0049264E">
      <w:pPr>
        <w:pStyle w:val="Heading2separationline"/>
      </w:pPr>
    </w:p>
    <w:p w14:paraId="0DBD850E" w14:textId="77777777" w:rsidR="00DF55A6" w:rsidRDefault="00DF55A6" w:rsidP="00DF55A6">
      <w:pPr>
        <w:pStyle w:val="BodyText"/>
      </w:pPr>
      <w:r>
        <w:t>This module describes the main components in a typical DC power system.</w:t>
      </w:r>
    </w:p>
    <w:p w14:paraId="3AA616AB" w14:textId="7A0B34DA" w:rsidR="00DF55A6" w:rsidRDefault="00DF55A6" w:rsidP="00DF55A6">
      <w:pPr>
        <w:pStyle w:val="Heading2"/>
      </w:pPr>
      <w:bookmarkStart w:id="33" w:name="_Toc526174071"/>
      <w:r>
        <w:t>Learning Objective</w:t>
      </w:r>
      <w:bookmarkEnd w:id="33"/>
    </w:p>
    <w:p w14:paraId="5576CCDA" w14:textId="77777777" w:rsidR="0049264E" w:rsidRPr="0049264E" w:rsidRDefault="0049264E" w:rsidP="0049264E">
      <w:pPr>
        <w:pStyle w:val="Heading2separationline"/>
      </w:pPr>
    </w:p>
    <w:p w14:paraId="10C07AE3" w14:textId="77777777" w:rsidR="00DF55A6" w:rsidRDefault="00DF55A6" w:rsidP="00DF55A6">
      <w:pPr>
        <w:pStyle w:val="BodyText"/>
      </w:pPr>
      <w:r>
        <w:t>To gain a satisfactory understanding of the types of primary power sources and their components most commonly used at AtoN stations.</w:t>
      </w:r>
    </w:p>
    <w:p w14:paraId="433704FF" w14:textId="1AF775C6" w:rsidR="00DF55A6" w:rsidRDefault="00DF55A6" w:rsidP="00DF55A6">
      <w:pPr>
        <w:pStyle w:val="Heading2"/>
      </w:pPr>
      <w:bookmarkStart w:id="34" w:name="_Toc526174072"/>
      <w:r>
        <w:t>Syllabus</w:t>
      </w:r>
      <w:bookmarkEnd w:id="34"/>
    </w:p>
    <w:p w14:paraId="499DB6FD" w14:textId="77777777" w:rsidR="0049264E" w:rsidRPr="0049264E" w:rsidRDefault="0049264E" w:rsidP="0049264E">
      <w:pPr>
        <w:pStyle w:val="Heading2separationline"/>
      </w:pPr>
    </w:p>
    <w:p w14:paraId="30C77CC2" w14:textId="77777777" w:rsidR="00DF55A6" w:rsidRDefault="00DF55A6" w:rsidP="00DF55A6">
      <w:pPr>
        <w:pStyle w:val="Heading3"/>
      </w:pPr>
      <w:bookmarkStart w:id="35" w:name="_Toc526174073"/>
      <w:r>
        <w:t>Lesson 1 – Primary Power Sources</w:t>
      </w:r>
      <w:bookmarkEnd w:id="35"/>
    </w:p>
    <w:p w14:paraId="7009FB4F" w14:textId="32963148" w:rsidR="00DF55A6" w:rsidRDefault="00DF55A6" w:rsidP="00FE55B9">
      <w:pPr>
        <w:pStyle w:val="List1"/>
      </w:pPr>
      <w:r>
        <w:t>1</w:t>
      </w:r>
      <w:r>
        <w:tab/>
      </w:r>
      <w:r w:rsidRPr="00FE55B9">
        <w:t>Photovoltaic</w:t>
      </w:r>
      <w:r>
        <w:t xml:space="preserve"> cells &amp; arrays</w:t>
      </w:r>
      <w:r w:rsidR="00825631">
        <w:t>.</w:t>
      </w:r>
    </w:p>
    <w:p w14:paraId="49FB07ED" w14:textId="46ED62FC" w:rsidR="00DF55A6" w:rsidRDefault="00DF55A6" w:rsidP="00DF55A6">
      <w:pPr>
        <w:pStyle w:val="List1"/>
      </w:pPr>
      <w:r>
        <w:t>2</w:t>
      </w:r>
      <w:r>
        <w:tab/>
        <w:t>Wind generation</w:t>
      </w:r>
      <w:r w:rsidR="00825631">
        <w:t>.</w:t>
      </w:r>
    </w:p>
    <w:p w14:paraId="3E6BDD40" w14:textId="1BFB307F" w:rsidR="00DF55A6" w:rsidRDefault="00DF55A6" w:rsidP="00DF55A6">
      <w:pPr>
        <w:pStyle w:val="List1"/>
      </w:pPr>
      <w:r>
        <w:t>3</w:t>
      </w:r>
      <w:r>
        <w:tab/>
        <w:t>Mains supply</w:t>
      </w:r>
      <w:r w:rsidR="00825631">
        <w:t>.</w:t>
      </w:r>
    </w:p>
    <w:p w14:paraId="4B13A509" w14:textId="0E802E8A" w:rsidR="00DF55A6" w:rsidRDefault="00DF55A6" w:rsidP="00DF55A6">
      <w:pPr>
        <w:pStyle w:val="List1"/>
      </w:pPr>
      <w:r>
        <w:t>4</w:t>
      </w:r>
      <w:r>
        <w:tab/>
        <w:t>Local generator supply</w:t>
      </w:r>
      <w:r w:rsidR="00825631">
        <w:t>.</w:t>
      </w:r>
    </w:p>
    <w:p w14:paraId="4BAF1A5E" w14:textId="668612A9" w:rsidR="00DF55A6" w:rsidRDefault="00DF55A6" w:rsidP="00DF55A6">
      <w:pPr>
        <w:pStyle w:val="List1"/>
      </w:pPr>
      <w:r>
        <w:t>5</w:t>
      </w:r>
      <w:r>
        <w:tab/>
        <w:t>Other potential sources of supply</w:t>
      </w:r>
      <w:r w:rsidR="00825631">
        <w:t>.</w:t>
      </w:r>
    </w:p>
    <w:p w14:paraId="179368A9" w14:textId="77777777" w:rsidR="00DF55A6" w:rsidRDefault="00DF55A6" w:rsidP="00DF55A6">
      <w:pPr>
        <w:pStyle w:val="Heading3"/>
      </w:pPr>
      <w:bookmarkStart w:id="36" w:name="_Toc526174074"/>
      <w:r>
        <w:t>Lesson 2 – System components</w:t>
      </w:r>
      <w:bookmarkEnd w:id="36"/>
    </w:p>
    <w:p w14:paraId="0D22CD13" w14:textId="4086D5E1" w:rsidR="00DF55A6" w:rsidRDefault="00DF55A6" w:rsidP="00DF55A6">
      <w:pPr>
        <w:pStyle w:val="List1"/>
      </w:pPr>
      <w:r>
        <w:t>1</w:t>
      </w:r>
      <w:r>
        <w:tab/>
        <w:t>Solar regulation</w:t>
      </w:r>
      <w:r w:rsidR="00825631">
        <w:t>.</w:t>
      </w:r>
    </w:p>
    <w:p w14:paraId="0B2215CA" w14:textId="0FC7F594" w:rsidR="00DF55A6" w:rsidRDefault="00DF55A6" w:rsidP="00DF55A6">
      <w:pPr>
        <w:pStyle w:val="List1"/>
      </w:pPr>
      <w:r>
        <w:t>2</w:t>
      </w:r>
      <w:r>
        <w:tab/>
        <w:t>Wind generation regulators</w:t>
      </w:r>
      <w:r w:rsidR="00825631">
        <w:t>.</w:t>
      </w:r>
    </w:p>
    <w:p w14:paraId="35AAAF97" w14:textId="0524E445" w:rsidR="00DF55A6" w:rsidRDefault="00DF55A6" w:rsidP="00DF55A6">
      <w:pPr>
        <w:pStyle w:val="List1"/>
      </w:pPr>
      <w:r>
        <w:t>3</w:t>
      </w:r>
      <w:r>
        <w:tab/>
        <w:t>Mains chargers</w:t>
      </w:r>
      <w:r w:rsidR="00825631">
        <w:t>.</w:t>
      </w:r>
    </w:p>
    <w:p w14:paraId="701EF916" w14:textId="7355D2B3" w:rsidR="00DF55A6" w:rsidRDefault="00DF55A6" w:rsidP="00DF55A6">
      <w:pPr>
        <w:pStyle w:val="List1"/>
      </w:pPr>
      <w:r>
        <w:t>4</w:t>
      </w:r>
      <w:r>
        <w:tab/>
        <w:t>Battery storage</w:t>
      </w:r>
      <w:r w:rsidR="00825631">
        <w:t>.</w:t>
      </w:r>
    </w:p>
    <w:p w14:paraId="6F46BAE6" w14:textId="3E81209A" w:rsidR="00DF55A6" w:rsidRDefault="00DF55A6" w:rsidP="00DF55A6">
      <w:pPr>
        <w:pStyle w:val="List1"/>
      </w:pPr>
      <w:r>
        <w:t>5</w:t>
      </w:r>
      <w:r>
        <w:tab/>
        <w:t>Low voltage isolation and protection</w:t>
      </w:r>
      <w:r w:rsidR="00825631">
        <w:t>.</w:t>
      </w:r>
    </w:p>
    <w:p w14:paraId="077CF7C7" w14:textId="7ACC8C48" w:rsidR="00DF55A6" w:rsidRDefault="00DF55A6" w:rsidP="00DF55A6">
      <w:pPr>
        <w:pStyle w:val="List1"/>
      </w:pPr>
      <w:r>
        <w:t>6</w:t>
      </w:r>
      <w:r>
        <w:tab/>
        <w:t>Low voltage change over</w:t>
      </w:r>
      <w:r w:rsidR="00825631">
        <w:t>.</w:t>
      </w:r>
    </w:p>
    <w:p w14:paraId="603A4843" w14:textId="142EAC48" w:rsidR="00DF55A6" w:rsidRDefault="00DF55A6" w:rsidP="00DF55A6">
      <w:pPr>
        <w:pStyle w:val="List1"/>
      </w:pPr>
      <w:r>
        <w:t>7</w:t>
      </w:r>
      <w:r>
        <w:tab/>
        <w:t>High voltage isolation and protection</w:t>
      </w:r>
      <w:r w:rsidR="00825631">
        <w:t>.</w:t>
      </w:r>
    </w:p>
    <w:p w14:paraId="36F30A4E" w14:textId="5D93FF06" w:rsidR="00DF55A6" w:rsidRDefault="00DF55A6" w:rsidP="00DF55A6">
      <w:pPr>
        <w:pStyle w:val="List1"/>
      </w:pPr>
      <w:r>
        <w:t>8</w:t>
      </w:r>
      <w:r>
        <w:tab/>
        <w:t>Charging regimes</w:t>
      </w:r>
      <w:r w:rsidR="00825631">
        <w:t>.</w:t>
      </w:r>
    </w:p>
    <w:p w14:paraId="24DF359E" w14:textId="11AB8437" w:rsidR="00DF55A6" w:rsidRDefault="00DF55A6" w:rsidP="00DF55A6">
      <w:pPr>
        <w:pStyle w:val="List1"/>
      </w:pPr>
      <w:r>
        <w:t>9</w:t>
      </w:r>
      <w:r>
        <w:tab/>
        <w:t>Loads</w:t>
      </w:r>
      <w:r w:rsidR="00825631">
        <w:t>.</w:t>
      </w:r>
    </w:p>
    <w:p w14:paraId="2218BBBA" w14:textId="7BFBEF32" w:rsidR="00DF55A6" w:rsidRDefault="00DF55A6" w:rsidP="00DF55A6">
      <w:pPr>
        <w:pStyle w:val="List1"/>
      </w:pPr>
      <w:r>
        <w:t>10</w:t>
      </w:r>
      <w:r>
        <w:tab/>
        <w:t>Distribution systems</w:t>
      </w:r>
      <w:r w:rsidR="00825631">
        <w:t>.</w:t>
      </w:r>
    </w:p>
    <w:p w14:paraId="0DB2BA08" w14:textId="010829EB" w:rsidR="00DF55A6" w:rsidRDefault="00DF55A6" w:rsidP="00DF55A6">
      <w:pPr>
        <w:pStyle w:val="Heading1"/>
      </w:pPr>
      <w:bookmarkStart w:id="37" w:name="_Toc526174075"/>
      <w:r>
        <w:t>Module 2 – Solar Generation</w:t>
      </w:r>
      <w:bookmarkEnd w:id="37"/>
    </w:p>
    <w:p w14:paraId="3985E529" w14:textId="77777777" w:rsidR="0049264E" w:rsidRPr="0049264E" w:rsidRDefault="0049264E" w:rsidP="0049264E">
      <w:pPr>
        <w:pStyle w:val="Heading1separatationline"/>
      </w:pPr>
    </w:p>
    <w:p w14:paraId="1C977AEF" w14:textId="1842C155" w:rsidR="00DF55A6" w:rsidRDefault="00DF55A6" w:rsidP="00DF55A6">
      <w:pPr>
        <w:pStyle w:val="Heading2"/>
      </w:pPr>
      <w:bookmarkStart w:id="38" w:name="_Toc526174076"/>
      <w:r>
        <w:t>Scope</w:t>
      </w:r>
      <w:bookmarkEnd w:id="38"/>
    </w:p>
    <w:p w14:paraId="53FF86C3" w14:textId="77777777" w:rsidR="0049264E" w:rsidRPr="0049264E" w:rsidRDefault="0049264E" w:rsidP="0049264E">
      <w:pPr>
        <w:pStyle w:val="Heading2separationline"/>
      </w:pPr>
    </w:p>
    <w:p w14:paraId="7A53D4E0" w14:textId="77777777" w:rsidR="00DF55A6" w:rsidRDefault="00DF55A6" w:rsidP="00DF55A6">
      <w:pPr>
        <w:pStyle w:val="BodyText"/>
      </w:pPr>
      <w:r>
        <w:t xml:space="preserve">This module describes photovoltaic (PV) generation systems </w:t>
      </w:r>
    </w:p>
    <w:p w14:paraId="7D1A7C19" w14:textId="26A51E44" w:rsidR="00DF55A6" w:rsidRDefault="00DF55A6" w:rsidP="00DF55A6">
      <w:pPr>
        <w:pStyle w:val="Heading2"/>
      </w:pPr>
      <w:bookmarkStart w:id="39" w:name="_Toc526174077"/>
      <w:r>
        <w:t>Learning Objective</w:t>
      </w:r>
      <w:bookmarkEnd w:id="39"/>
      <w:r>
        <w:t xml:space="preserve"> </w:t>
      </w:r>
    </w:p>
    <w:p w14:paraId="0CE1B91D" w14:textId="77777777" w:rsidR="0049264E" w:rsidRPr="0049264E" w:rsidRDefault="0049264E" w:rsidP="0049264E">
      <w:pPr>
        <w:pStyle w:val="Heading2separationline"/>
      </w:pPr>
    </w:p>
    <w:p w14:paraId="7C17CC7B" w14:textId="77777777" w:rsidR="00DF55A6" w:rsidRDefault="00DF55A6" w:rsidP="00DF55A6">
      <w:pPr>
        <w:pStyle w:val="BodyText"/>
      </w:pPr>
      <w:r>
        <w:t>To gain a satisfactory understanding of the configuration of a PV array, its regulation and maintenance and to gain a basic understanding of the solar modelling techniques for capacity planning</w:t>
      </w:r>
    </w:p>
    <w:p w14:paraId="220FDC87" w14:textId="77777777" w:rsidR="00825631" w:rsidRDefault="00825631">
      <w:pPr>
        <w:spacing w:after="200" w:line="276" w:lineRule="auto"/>
        <w:rPr>
          <w:rFonts w:asciiTheme="majorHAnsi" w:eastAsiaTheme="majorEastAsia" w:hAnsiTheme="majorHAnsi" w:cstheme="majorBidi"/>
          <w:b/>
          <w:bCs/>
          <w:caps/>
          <w:color w:val="00AFAA"/>
          <w:sz w:val="24"/>
          <w:szCs w:val="24"/>
        </w:rPr>
      </w:pPr>
      <w:bookmarkStart w:id="40" w:name="_Toc526174078"/>
      <w:r>
        <w:br w:type="page"/>
      </w:r>
    </w:p>
    <w:p w14:paraId="52788C63" w14:textId="0B143A5E" w:rsidR="00DF55A6" w:rsidRDefault="00DF55A6" w:rsidP="00DF55A6">
      <w:pPr>
        <w:pStyle w:val="Heading2"/>
      </w:pPr>
      <w:r>
        <w:lastRenderedPageBreak/>
        <w:t>Syllabus</w:t>
      </w:r>
      <w:bookmarkEnd w:id="40"/>
    </w:p>
    <w:p w14:paraId="5BCD337A" w14:textId="77777777" w:rsidR="0049264E" w:rsidRPr="0049264E" w:rsidRDefault="0049264E" w:rsidP="0049264E">
      <w:pPr>
        <w:pStyle w:val="Heading2separationline"/>
      </w:pPr>
    </w:p>
    <w:p w14:paraId="75AE8907" w14:textId="77777777" w:rsidR="00DF55A6" w:rsidRDefault="00DF55A6" w:rsidP="00DF55A6">
      <w:pPr>
        <w:pStyle w:val="Heading3"/>
      </w:pPr>
      <w:bookmarkStart w:id="41" w:name="_Toc526174079"/>
      <w:r>
        <w:t>Lesson 1</w:t>
      </w:r>
      <w:r>
        <w:tab/>
        <w:t>PV Cells - general</w:t>
      </w:r>
      <w:bookmarkEnd w:id="41"/>
    </w:p>
    <w:p w14:paraId="43CBD44B" w14:textId="558BD93E" w:rsidR="00DF55A6" w:rsidRDefault="00DF55A6" w:rsidP="00DF55A6">
      <w:pPr>
        <w:pStyle w:val="List1"/>
      </w:pPr>
      <w:r>
        <w:t>1</w:t>
      </w:r>
      <w:r>
        <w:tab/>
        <w:t>PV cells – various types available and in use</w:t>
      </w:r>
      <w:r w:rsidR="00825631">
        <w:t>.</w:t>
      </w:r>
    </w:p>
    <w:p w14:paraId="7D9C19BC" w14:textId="711A142F" w:rsidR="00DF55A6" w:rsidRDefault="00DF55A6" w:rsidP="00DF55A6">
      <w:pPr>
        <w:pStyle w:val="List1"/>
      </w:pPr>
      <w:r>
        <w:t>2</w:t>
      </w:r>
      <w:r>
        <w:tab/>
        <w:t>PV load/ voltage curves</w:t>
      </w:r>
      <w:r w:rsidR="00825631">
        <w:t>.</w:t>
      </w:r>
    </w:p>
    <w:p w14:paraId="68942EFD" w14:textId="10854829" w:rsidR="00DF55A6" w:rsidRDefault="00DF55A6" w:rsidP="00DF55A6">
      <w:pPr>
        <w:pStyle w:val="List1"/>
      </w:pPr>
      <w:r>
        <w:t>3</w:t>
      </w:r>
      <w:r>
        <w:tab/>
        <w:t>HV generation</w:t>
      </w:r>
      <w:r w:rsidR="00825631">
        <w:t>.</w:t>
      </w:r>
    </w:p>
    <w:p w14:paraId="17DB9D1E" w14:textId="642E14C0" w:rsidR="00DF55A6" w:rsidRDefault="00DF55A6" w:rsidP="00DF55A6">
      <w:pPr>
        <w:pStyle w:val="List1"/>
      </w:pPr>
      <w:r>
        <w:t>4</w:t>
      </w:r>
      <w:r>
        <w:tab/>
        <w:t>LV generation</w:t>
      </w:r>
      <w:r w:rsidR="00825631">
        <w:t>.</w:t>
      </w:r>
    </w:p>
    <w:p w14:paraId="5F274F61" w14:textId="56DEEB01" w:rsidR="00DF55A6" w:rsidRDefault="00DF55A6" w:rsidP="00DF55A6">
      <w:pPr>
        <w:pStyle w:val="List1"/>
      </w:pPr>
      <w:r>
        <w:t>5</w:t>
      </w:r>
      <w:r>
        <w:tab/>
        <w:t>Regulation</w:t>
      </w:r>
      <w:r w:rsidR="00825631">
        <w:t>.</w:t>
      </w:r>
    </w:p>
    <w:p w14:paraId="021D2105" w14:textId="40EA7CB9" w:rsidR="00DF55A6" w:rsidRDefault="00DF55A6" w:rsidP="00FE55B9">
      <w:pPr>
        <w:pStyle w:val="List1text"/>
        <w:ind w:left="709"/>
      </w:pPr>
      <w:r>
        <w:t>a.</w:t>
      </w:r>
      <w:r>
        <w:tab/>
        <w:t>Integral</w:t>
      </w:r>
      <w:r w:rsidR="00825631">
        <w:t>;</w:t>
      </w:r>
    </w:p>
    <w:p w14:paraId="32887C0F" w14:textId="7EBFAC9B" w:rsidR="00DF55A6" w:rsidRDefault="00DF55A6" w:rsidP="00FE55B9">
      <w:pPr>
        <w:pStyle w:val="List1text"/>
        <w:ind w:left="709"/>
      </w:pPr>
      <w:r>
        <w:t>b.</w:t>
      </w:r>
      <w:r>
        <w:tab/>
        <w:t>Remote</w:t>
      </w:r>
      <w:r w:rsidR="00825631">
        <w:t>.</w:t>
      </w:r>
    </w:p>
    <w:p w14:paraId="390C0A9E" w14:textId="77777777" w:rsidR="00DF55A6" w:rsidRDefault="00DF55A6" w:rsidP="00DF55A6">
      <w:pPr>
        <w:pStyle w:val="Heading3"/>
      </w:pPr>
      <w:bookmarkStart w:id="42" w:name="_Toc526174080"/>
      <w:r>
        <w:t>Lesson 2</w:t>
      </w:r>
      <w:r>
        <w:tab/>
        <w:t>PV Cells - operation</w:t>
      </w:r>
      <w:bookmarkEnd w:id="42"/>
    </w:p>
    <w:p w14:paraId="1E001E9A" w14:textId="1A4DA9A0" w:rsidR="00DF55A6" w:rsidRDefault="00DF55A6" w:rsidP="00DF55A6">
      <w:pPr>
        <w:pStyle w:val="List1"/>
      </w:pPr>
      <w:r>
        <w:t>1</w:t>
      </w:r>
      <w:r>
        <w:tab/>
        <w:t>Care and maintenance</w:t>
      </w:r>
      <w:r w:rsidR="00825631">
        <w:t>.</w:t>
      </w:r>
    </w:p>
    <w:p w14:paraId="05A2AD33" w14:textId="30712795" w:rsidR="00DF55A6" w:rsidRDefault="00DF55A6" w:rsidP="00DF55A6">
      <w:pPr>
        <w:pStyle w:val="List1"/>
      </w:pPr>
      <w:r>
        <w:t>2</w:t>
      </w:r>
      <w:r>
        <w:tab/>
        <w:t>Inspection and testing</w:t>
      </w:r>
      <w:r w:rsidR="00825631">
        <w:t>.</w:t>
      </w:r>
    </w:p>
    <w:p w14:paraId="4CDB3A4B" w14:textId="00084B69" w:rsidR="00DF55A6" w:rsidRDefault="00DF55A6" w:rsidP="00DF55A6">
      <w:pPr>
        <w:pStyle w:val="List1"/>
      </w:pPr>
      <w:r>
        <w:t>3</w:t>
      </w:r>
      <w:r>
        <w:tab/>
        <w:t>Expected life</w:t>
      </w:r>
      <w:r w:rsidR="00825631">
        <w:t>.</w:t>
      </w:r>
    </w:p>
    <w:p w14:paraId="11583500" w14:textId="5941AB2C" w:rsidR="00DF55A6" w:rsidRDefault="00DF55A6" w:rsidP="00DF55A6">
      <w:pPr>
        <w:pStyle w:val="List1"/>
      </w:pPr>
      <w:r>
        <w:t>4</w:t>
      </w:r>
      <w:r>
        <w:tab/>
        <w:t>Solar modelling for correct selection</w:t>
      </w:r>
      <w:r w:rsidR="00825631">
        <w:t>.</w:t>
      </w:r>
    </w:p>
    <w:p w14:paraId="1D87D1C4" w14:textId="1686AB7E" w:rsidR="00DF55A6" w:rsidRDefault="00DF55A6" w:rsidP="00DF55A6">
      <w:pPr>
        <w:pStyle w:val="Heading1"/>
      </w:pPr>
      <w:bookmarkStart w:id="43" w:name="_Toc526174081"/>
      <w:r>
        <w:t>Module 3 – Wind Generation</w:t>
      </w:r>
      <w:bookmarkEnd w:id="43"/>
    </w:p>
    <w:p w14:paraId="6A3CB359" w14:textId="77777777" w:rsidR="0049264E" w:rsidRPr="0049264E" w:rsidRDefault="0049264E" w:rsidP="0049264E">
      <w:pPr>
        <w:pStyle w:val="Heading1separatationline"/>
      </w:pPr>
    </w:p>
    <w:p w14:paraId="7E870944" w14:textId="66DA2CFA" w:rsidR="00DF55A6" w:rsidRDefault="0049264E" w:rsidP="00DF55A6">
      <w:pPr>
        <w:pStyle w:val="Heading2"/>
      </w:pPr>
      <w:bookmarkStart w:id="44" w:name="_Toc526174082"/>
      <w:r>
        <w:t>Scope</w:t>
      </w:r>
      <w:bookmarkEnd w:id="44"/>
    </w:p>
    <w:p w14:paraId="2057E433" w14:textId="77777777" w:rsidR="0049264E" w:rsidRPr="0049264E" w:rsidRDefault="0049264E" w:rsidP="0049264E">
      <w:pPr>
        <w:pStyle w:val="Heading2separationline"/>
      </w:pPr>
    </w:p>
    <w:p w14:paraId="1D7B7755" w14:textId="77777777" w:rsidR="00DF55A6" w:rsidRDefault="00DF55A6" w:rsidP="00DF55A6">
      <w:pPr>
        <w:pStyle w:val="BodyText"/>
      </w:pPr>
      <w:r>
        <w:t>This module describes the generation of DC power by wind generators.</w:t>
      </w:r>
    </w:p>
    <w:p w14:paraId="249DB4A6" w14:textId="4683F241" w:rsidR="00DF55A6" w:rsidRDefault="0049264E" w:rsidP="00DF55A6">
      <w:pPr>
        <w:pStyle w:val="Heading2"/>
      </w:pPr>
      <w:bookmarkStart w:id="45" w:name="_Toc526174083"/>
      <w:r>
        <w:t>Learning Objective</w:t>
      </w:r>
      <w:bookmarkEnd w:id="45"/>
    </w:p>
    <w:p w14:paraId="1CF0373D" w14:textId="77777777" w:rsidR="0049264E" w:rsidRPr="0049264E" w:rsidRDefault="0049264E" w:rsidP="0049264E">
      <w:pPr>
        <w:pStyle w:val="Heading2separationline"/>
      </w:pPr>
    </w:p>
    <w:p w14:paraId="512803B1" w14:textId="77777777" w:rsidR="00DF55A6" w:rsidRDefault="00DF55A6" w:rsidP="00DF55A6">
      <w:pPr>
        <w:pStyle w:val="BodyText"/>
      </w:pPr>
      <w:r>
        <w:t>To gain a basic understanding the principles of wind generation; the types of generator available and in use and of their inspection and maintenance requirements.</w:t>
      </w:r>
    </w:p>
    <w:p w14:paraId="4BC722BF" w14:textId="5CD84BAA" w:rsidR="00DF55A6" w:rsidRDefault="00DF55A6" w:rsidP="00DF55A6">
      <w:pPr>
        <w:pStyle w:val="Heading2"/>
      </w:pPr>
      <w:bookmarkStart w:id="46" w:name="_Toc526174084"/>
      <w:r>
        <w:t>Syllabus</w:t>
      </w:r>
      <w:bookmarkEnd w:id="46"/>
    </w:p>
    <w:p w14:paraId="4EF19250" w14:textId="77777777" w:rsidR="0049264E" w:rsidRPr="0049264E" w:rsidRDefault="0049264E" w:rsidP="0049264E">
      <w:pPr>
        <w:pStyle w:val="Heading2separationline"/>
      </w:pPr>
    </w:p>
    <w:p w14:paraId="318CD4A7" w14:textId="77777777" w:rsidR="00DF55A6" w:rsidRDefault="00DF55A6" w:rsidP="004B0D41">
      <w:pPr>
        <w:pStyle w:val="Heading3"/>
      </w:pPr>
      <w:bookmarkStart w:id="47" w:name="_Toc526174085"/>
      <w:r>
        <w:t>Lesson 1</w:t>
      </w:r>
      <w:r>
        <w:tab/>
        <w:t>Wind Generators - general</w:t>
      </w:r>
      <w:bookmarkEnd w:id="47"/>
    </w:p>
    <w:p w14:paraId="02C6C74A" w14:textId="7B4C1160" w:rsidR="00DF55A6" w:rsidRDefault="00DF55A6" w:rsidP="004B0D41">
      <w:pPr>
        <w:pStyle w:val="List1"/>
      </w:pPr>
      <w:r>
        <w:t>1</w:t>
      </w:r>
      <w:r>
        <w:tab/>
        <w:t>Types availabl</w:t>
      </w:r>
      <w:r w:rsidR="00825631">
        <w:t>e.</w:t>
      </w:r>
    </w:p>
    <w:p w14:paraId="1ED81356" w14:textId="30439BD8" w:rsidR="00DF55A6" w:rsidRDefault="00DF55A6" w:rsidP="004B0D41">
      <w:pPr>
        <w:pStyle w:val="List1text"/>
      </w:pPr>
      <w:r>
        <w:t>a.</w:t>
      </w:r>
      <w:r>
        <w:tab/>
        <w:t>Axial</w:t>
      </w:r>
      <w:r w:rsidR="00825631">
        <w:t>;</w:t>
      </w:r>
    </w:p>
    <w:p w14:paraId="626A9F96" w14:textId="2CBE6CA3" w:rsidR="00DF55A6" w:rsidRDefault="00DF55A6" w:rsidP="004B0D41">
      <w:pPr>
        <w:pStyle w:val="List1text"/>
      </w:pPr>
      <w:r>
        <w:t>b.</w:t>
      </w:r>
      <w:r>
        <w:tab/>
        <w:t>Radial</w:t>
      </w:r>
      <w:r w:rsidR="00825631">
        <w:t>.</w:t>
      </w:r>
    </w:p>
    <w:p w14:paraId="2F792A11" w14:textId="205A616A" w:rsidR="00DF55A6" w:rsidRDefault="00DF55A6" w:rsidP="004B0D41">
      <w:pPr>
        <w:pStyle w:val="List1"/>
      </w:pPr>
      <w:r>
        <w:t>2</w:t>
      </w:r>
      <w:r>
        <w:tab/>
        <w:t>Location selection</w:t>
      </w:r>
      <w:r w:rsidR="00825631">
        <w:t>.</w:t>
      </w:r>
    </w:p>
    <w:p w14:paraId="564F8938" w14:textId="4657DBD3" w:rsidR="00DF55A6" w:rsidRDefault="00DF55A6" w:rsidP="004B0D41">
      <w:pPr>
        <w:pStyle w:val="List1"/>
      </w:pPr>
      <w:r>
        <w:t>3</w:t>
      </w:r>
      <w:r>
        <w:tab/>
        <w:t>Maintenance and inspection</w:t>
      </w:r>
      <w:r w:rsidR="00825631">
        <w:t>.</w:t>
      </w:r>
    </w:p>
    <w:p w14:paraId="4D5A6AF4" w14:textId="47592ECF" w:rsidR="00DF55A6" w:rsidRDefault="00DF55A6" w:rsidP="004B0D41">
      <w:pPr>
        <w:pStyle w:val="Heading1"/>
      </w:pPr>
      <w:bookmarkStart w:id="48" w:name="_Toc526174086"/>
      <w:r>
        <w:t>Module 4 – Battery Charging</w:t>
      </w:r>
      <w:bookmarkEnd w:id="48"/>
    </w:p>
    <w:p w14:paraId="2486D3B7" w14:textId="77777777" w:rsidR="0049264E" w:rsidRPr="0049264E" w:rsidRDefault="0049264E" w:rsidP="0049264E">
      <w:pPr>
        <w:pStyle w:val="Heading1separatationline"/>
      </w:pPr>
    </w:p>
    <w:p w14:paraId="20C5E058" w14:textId="4B0C8F2C" w:rsidR="00DF55A6" w:rsidRDefault="0049264E" w:rsidP="004B0D41">
      <w:pPr>
        <w:pStyle w:val="Heading2"/>
      </w:pPr>
      <w:bookmarkStart w:id="49" w:name="_Toc526174087"/>
      <w:r>
        <w:t>Scope</w:t>
      </w:r>
      <w:bookmarkEnd w:id="49"/>
    </w:p>
    <w:p w14:paraId="79158E99" w14:textId="77777777" w:rsidR="0049264E" w:rsidRPr="0049264E" w:rsidRDefault="0049264E" w:rsidP="0049264E">
      <w:pPr>
        <w:pStyle w:val="Heading2separationline"/>
      </w:pPr>
    </w:p>
    <w:p w14:paraId="623C514E" w14:textId="77777777" w:rsidR="00DF55A6" w:rsidRDefault="00DF55A6" w:rsidP="00DF55A6">
      <w:pPr>
        <w:pStyle w:val="BodyText"/>
      </w:pPr>
      <w:r>
        <w:t>This module describes power sources, charging regimes and charging technology.</w:t>
      </w:r>
    </w:p>
    <w:p w14:paraId="3F080629" w14:textId="2FEF9F02" w:rsidR="00DF55A6" w:rsidRDefault="00DF55A6" w:rsidP="004B0D41">
      <w:pPr>
        <w:pStyle w:val="Heading2"/>
      </w:pPr>
      <w:bookmarkStart w:id="50" w:name="_Toc526174088"/>
      <w:r>
        <w:t>Learning Objective</w:t>
      </w:r>
      <w:bookmarkEnd w:id="50"/>
      <w:r>
        <w:t xml:space="preserve"> </w:t>
      </w:r>
    </w:p>
    <w:p w14:paraId="3BDD741C" w14:textId="77777777" w:rsidR="0049264E" w:rsidRPr="0049264E" w:rsidRDefault="0049264E" w:rsidP="0049264E">
      <w:pPr>
        <w:pStyle w:val="Heading2separationline"/>
      </w:pPr>
    </w:p>
    <w:p w14:paraId="31E13128" w14:textId="77777777" w:rsidR="00DF55A6" w:rsidRDefault="00DF55A6" w:rsidP="00DF55A6">
      <w:pPr>
        <w:pStyle w:val="BodyText"/>
      </w:pPr>
      <w:r>
        <w:t>To gain a satisfactory understanding the types of battery chargers in service and those available and how to fault-find and replace a faulty charger.</w:t>
      </w:r>
    </w:p>
    <w:p w14:paraId="3425E009" w14:textId="3CA1098F" w:rsidR="00DF55A6" w:rsidRDefault="00DF55A6" w:rsidP="004B0D41">
      <w:pPr>
        <w:pStyle w:val="Heading2"/>
      </w:pPr>
      <w:bookmarkStart w:id="51" w:name="_Toc526174089"/>
      <w:r>
        <w:lastRenderedPageBreak/>
        <w:t>Syllabus</w:t>
      </w:r>
      <w:bookmarkEnd w:id="51"/>
    </w:p>
    <w:p w14:paraId="39BC29F1" w14:textId="77777777" w:rsidR="0049264E" w:rsidRPr="0049264E" w:rsidRDefault="0049264E" w:rsidP="0049264E">
      <w:pPr>
        <w:pStyle w:val="Heading2separationline"/>
      </w:pPr>
    </w:p>
    <w:p w14:paraId="2C10773D" w14:textId="77777777" w:rsidR="00DF55A6" w:rsidRDefault="00DF55A6" w:rsidP="004B0D41">
      <w:pPr>
        <w:pStyle w:val="Heading3"/>
      </w:pPr>
      <w:bookmarkStart w:id="52" w:name="_Toc526174090"/>
      <w:r>
        <w:t>Lesson 1</w:t>
      </w:r>
      <w:r>
        <w:tab/>
        <w:t>Power Sources and Charger principles</w:t>
      </w:r>
      <w:bookmarkEnd w:id="52"/>
    </w:p>
    <w:p w14:paraId="0EBB1AF5" w14:textId="33990FF6" w:rsidR="00DF55A6" w:rsidRDefault="00DF55A6" w:rsidP="004B0D41">
      <w:pPr>
        <w:pStyle w:val="List1"/>
      </w:pPr>
      <w:r>
        <w:t>1</w:t>
      </w:r>
      <w:r>
        <w:tab/>
        <w:t>Primary power sources</w:t>
      </w:r>
      <w:r w:rsidR="00825631">
        <w:t>.</w:t>
      </w:r>
    </w:p>
    <w:p w14:paraId="3B05DA88" w14:textId="12060FD6" w:rsidR="00DF55A6" w:rsidRDefault="00DF55A6" w:rsidP="004B0D41">
      <w:pPr>
        <w:pStyle w:val="List1text"/>
      </w:pPr>
      <w:r>
        <w:t>a.</w:t>
      </w:r>
      <w:r>
        <w:tab/>
        <w:t>Solar PV</w:t>
      </w:r>
      <w:r w:rsidR="00825631">
        <w:t>;</w:t>
      </w:r>
    </w:p>
    <w:p w14:paraId="6A9D6FB7" w14:textId="0D9A3274" w:rsidR="00DF55A6" w:rsidRDefault="00DF55A6" w:rsidP="004B0D41">
      <w:pPr>
        <w:pStyle w:val="List1text"/>
      </w:pPr>
      <w:r>
        <w:t>b.</w:t>
      </w:r>
      <w:r>
        <w:tab/>
        <w:t>Wind generation</w:t>
      </w:r>
      <w:r w:rsidR="00825631">
        <w:t>;</w:t>
      </w:r>
    </w:p>
    <w:p w14:paraId="34D3B74B" w14:textId="6F8E37F9" w:rsidR="00DF55A6" w:rsidRDefault="00DF55A6" w:rsidP="004B0D41">
      <w:pPr>
        <w:pStyle w:val="List1text"/>
      </w:pPr>
      <w:r>
        <w:t>c.</w:t>
      </w:r>
      <w:r>
        <w:tab/>
        <w:t>Local diesel alternator</w:t>
      </w:r>
      <w:r w:rsidR="00825631">
        <w:t>;</w:t>
      </w:r>
    </w:p>
    <w:p w14:paraId="392B7CBB" w14:textId="3E062F43" w:rsidR="00DF55A6" w:rsidRDefault="00DF55A6" w:rsidP="004B0D41">
      <w:pPr>
        <w:pStyle w:val="List1text"/>
      </w:pPr>
      <w:r>
        <w:t>d.</w:t>
      </w:r>
      <w:r>
        <w:tab/>
        <w:t>Mains AC supply</w:t>
      </w:r>
      <w:r w:rsidR="00825631">
        <w:t>.</w:t>
      </w:r>
    </w:p>
    <w:p w14:paraId="545CEC85" w14:textId="0E4FF516" w:rsidR="00DF55A6" w:rsidRDefault="00DF55A6" w:rsidP="004B0D41">
      <w:pPr>
        <w:pStyle w:val="List1"/>
      </w:pPr>
      <w:r>
        <w:t>2</w:t>
      </w:r>
      <w:r>
        <w:tab/>
        <w:t>Basic rectifier charger</w:t>
      </w:r>
      <w:r w:rsidR="00825631">
        <w:t>.</w:t>
      </w:r>
    </w:p>
    <w:p w14:paraId="4254FC3E" w14:textId="77777777" w:rsidR="00DF55A6" w:rsidRDefault="00DF55A6" w:rsidP="004B0D41">
      <w:pPr>
        <w:pStyle w:val="Heading3"/>
      </w:pPr>
      <w:bookmarkStart w:id="53" w:name="_Toc526174091"/>
      <w:r>
        <w:t>Lesson 2</w:t>
      </w:r>
      <w:r>
        <w:tab/>
        <w:t>Charger Types</w:t>
      </w:r>
      <w:bookmarkEnd w:id="53"/>
      <w:r>
        <w:t xml:space="preserve"> </w:t>
      </w:r>
    </w:p>
    <w:p w14:paraId="515DA87F" w14:textId="2C79F501" w:rsidR="00DF55A6" w:rsidRDefault="00DF55A6" w:rsidP="004B0D41">
      <w:pPr>
        <w:pStyle w:val="List1"/>
      </w:pPr>
      <w:r>
        <w:t>1</w:t>
      </w:r>
      <w:r>
        <w:tab/>
        <w:t>Intelligent chargers with profiled charge rates</w:t>
      </w:r>
      <w:r w:rsidR="00825631">
        <w:t>.</w:t>
      </w:r>
    </w:p>
    <w:p w14:paraId="1115DF0A" w14:textId="5DB9010D" w:rsidR="00DF55A6" w:rsidRDefault="00DF55A6" w:rsidP="004B0D41">
      <w:pPr>
        <w:pStyle w:val="List1"/>
      </w:pPr>
      <w:r>
        <w:t>2</w:t>
      </w:r>
      <w:r>
        <w:tab/>
        <w:t>Float charging</w:t>
      </w:r>
      <w:r w:rsidR="00825631">
        <w:t>.</w:t>
      </w:r>
    </w:p>
    <w:p w14:paraId="0F1A4061" w14:textId="1D6A39D3" w:rsidR="00DF55A6" w:rsidRDefault="00DF55A6" w:rsidP="004B0D41">
      <w:pPr>
        <w:pStyle w:val="List1"/>
      </w:pPr>
      <w:r>
        <w:t>3</w:t>
      </w:r>
      <w:r>
        <w:tab/>
        <w:t>Special charging – HF pulsing</w:t>
      </w:r>
      <w:r w:rsidR="00825631">
        <w:t>.</w:t>
      </w:r>
    </w:p>
    <w:p w14:paraId="7D24701F" w14:textId="0F390EED" w:rsidR="00DF55A6" w:rsidRDefault="00DF55A6" w:rsidP="004B0D41">
      <w:pPr>
        <w:pStyle w:val="List1"/>
      </w:pPr>
      <w:r>
        <w:t>4</w:t>
      </w:r>
      <w:r>
        <w:tab/>
        <w:t>Charge regulation – Pulse Width Modulation</w:t>
      </w:r>
      <w:r w:rsidR="00825631">
        <w:t>.</w:t>
      </w:r>
    </w:p>
    <w:p w14:paraId="79EE5FE0" w14:textId="77777777" w:rsidR="00DF55A6" w:rsidRDefault="00DF55A6" w:rsidP="004B0D41">
      <w:pPr>
        <w:pStyle w:val="Heading3"/>
      </w:pPr>
      <w:bookmarkStart w:id="54" w:name="_Toc526174092"/>
      <w:r>
        <w:t>Lesson 3</w:t>
      </w:r>
      <w:r>
        <w:tab/>
        <w:t>Solar Charge Optimisation</w:t>
      </w:r>
      <w:bookmarkEnd w:id="54"/>
      <w:r>
        <w:t xml:space="preserve"> </w:t>
      </w:r>
    </w:p>
    <w:p w14:paraId="48E11613" w14:textId="1AFE4136" w:rsidR="00DF55A6" w:rsidRDefault="00DF55A6" w:rsidP="004B0D41">
      <w:pPr>
        <w:pStyle w:val="List1"/>
      </w:pPr>
      <w:r>
        <w:t>1</w:t>
      </w:r>
      <w:r>
        <w:tab/>
        <w:t>Review of solar PV load/voltage graphs</w:t>
      </w:r>
      <w:r w:rsidR="00825631">
        <w:t>.</w:t>
      </w:r>
    </w:p>
    <w:p w14:paraId="7E18C0EC" w14:textId="2718876A" w:rsidR="00DF55A6" w:rsidRDefault="00DF55A6" w:rsidP="004B0D41">
      <w:pPr>
        <w:pStyle w:val="List1"/>
      </w:pPr>
      <w:r>
        <w:t>2</w:t>
      </w:r>
      <w:r>
        <w:tab/>
        <w:t>Maximum Power Point Tracking</w:t>
      </w:r>
      <w:r w:rsidR="00825631">
        <w:t>.</w:t>
      </w:r>
    </w:p>
    <w:p w14:paraId="30DEF096" w14:textId="0CBC138D" w:rsidR="00DF55A6" w:rsidRDefault="00DF55A6" w:rsidP="004B0D41">
      <w:pPr>
        <w:pStyle w:val="Heading1"/>
      </w:pPr>
      <w:bookmarkStart w:id="55" w:name="_Toc526174093"/>
      <w:r>
        <w:t>Module 5 – Battery Storage</w:t>
      </w:r>
      <w:bookmarkEnd w:id="55"/>
    </w:p>
    <w:p w14:paraId="02A1DF3E" w14:textId="77777777" w:rsidR="0049264E" w:rsidRPr="0049264E" w:rsidRDefault="0049264E" w:rsidP="0049264E">
      <w:pPr>
        <w:pStyle w:val="Heading1separatationline"/>
      </w:pPr>
    </w:p>
    <w:p w14:paraId="73C08AD9" w14:textId="19A0D285" w:rsidR="00DF55A6" w:rsidRDefault="00DF55A6" w:rsidP="004B0D41">
      <w:pPr>
        <w:pStyle w:val="Heading2"/>
      </w:pPr>
      <w:bookmarkStart w:id="56" w:name="_Toc526174094"/>
      <w:r>
        <w:t>Scope</w:t>
      </w:r>
      <w:bookmarkEnd w:id="56"/>
      <w:r>
        <w:t xml:space="preserve"> </w:t>
      </w:r>
    </w:p>
    <w:p w14:paraId="16FDF517" w14:textId="77777777" w:rsidR="0049264E" w:rsidRPr="0049264E" w:rsidRDefault="0049264E" w:rsidP="0049264E">
      <w:pPr>
        <w:pStyle w:val="Heading2separationline"/>
      </w:pPr>
    </w:p>
    <w:p w14:paraId="3C9B974D" w14:textId="77777777" w:rsidR="00DF55A6" w:rsidRDefault="00DF55A6" w:rsidP="00DF55A6">
      <w:pPr>
        <w:pStyle w:val="BodyText"/>
      </w:pPr>
      <w:r>
        <w:t>This module describes battery types, selection capacities and health and safety factors.</w:t>
      </w:r>
    </w:p>
    <w:p w14:paraId="3808312D" w14:textId="583D2544" w:rsidR="00DF55A6" w:rsidRDefault="00DF55A6" w:rsidP="004B0D41">
      <w:pPr>
        <w:pStyle w:val="Heading2"/>
      </w:pPr>
      <w:bookmarkStart w:id="57" w:name="_Toc526174095"/>
      <w:r>
        <w:t>Learning Objective</w:t>
      </w:r>
      <w:bookmarkEnd w:id="57"/>
      <w:r>
        <w:t xml:space="preserve"> </w:t>
      </w:r>
    </w:p>
    <w:p w14:paraId="27B0233D" w14:textId="77777777" w:rsidR="0049264E" w:rsidRPr="0049264E" w:rsidRDefault="0049264E" w:rsidP="0049264E">
      <w:pPr>
        <w:pStyle w:val="Heading2separationline"/>
      </w:pPr>
    </w:p>
    <w:p w14:paraId="2D535AC6" w14:textId="77777777" w:rsidR="00DF55A6" w:rsidRDefault="00DF55A6" w:rsidP="00DF55A6">
      <w:pPr>
        <w:pStyle w:val="BodyText"/>
      </w:pPr>
      <w:r>
        <w:t>To gain a satisfactory understanding of the types of batteries available; those in service, their application and how to maintain them and a good understanding of the health and safety issues.</w:t>
      </w:r>
    </w:p>
    <w:p w14:paraId="71CE2615" w14:textId="69AD82DC" w:rsidR="00DF55A6" w:rsidRDefault="00DF55A6" w:rsidP="004B0D41">
      <w:pPr>
        <w:pStyle w:val="Heading2"/>
      </w:pPr>
      <w:bookmarkStart w:id="58" w:name="_Toc526174096"/>
      <w:r>
        <w:t>Syllabus</w:t>
      </w:r>
      <w:bookmarkEnd w:id="58"/>
    </w:p>
    <w:p w14:paraId="2B44A843" w14:textId="77777777" w:rsidR="0049264E" w:rsidRPr="0049264E" w:rsidRDefault="0049264E" w:rsidP="0049264E">
      <w:pPr>
        <w:pStyle w:val="Heading2separationline"/>
      </w:pPr>
    </w:p>
    <w:p w14:paraId="0C97F0C3" w14:textId="77777777" w:rsidR="00DF55A6" w:rsidRDefault="00DF55A6" w:rsidP="004B0D41">
      <w:pPr>
        <w:pStyle w:val="Heading3"/>
      </w:pPr>
      <w:bookmarkStart w:id="59" w:name="_Toc526174097"/>
      <w:r>
        <w:t>Lesson 1</w:t>
      </w:r>
      <w:r>
        <w:tab/>
        <w:t>Types of Batteries</w:t>
      </w:r>
      <w:bookmarkEnd w:id="59"/>
    </w:p>
    <w:p w14:paraId="3BFC2981" w14:textId="730FBC54" w:rsidR="00DF55A6" w:rsidRDefault="00DF55A6" w:rsidP="004B0D41">
      <w:pPr>
        <w:pStyle w:val="List1"/>
      </w:pPr>
      <w:r>
        <w:t>1</w:t>
      </w:r>
      <w:r>
        <w:tab/>
        <w:t>Primary cells</w:t>
      </w:r>
      <w:r w:rsidR="00825631">
        <w:t>.</w:t>
      </w:r>
    </w:p>
    <w:p w14:paraId="53D10A56" w14:textId="3DB8E604" w:rsidR="00DF55A6" w:rsidRDefault="00DF55A6" w:rsidP="004B0D41">
      <w:pPr>
        <w:pStyle w:val="List1"/>
      </w:pPr>
      <w:r>
        <w:t>2</w:t>
      </w:r>
      <w:r>
        <w:tab/>
        <w:t>Secondary cells</w:t>
      </w:r>
      <w:r w:rsidR="00825631">
        <w:t>.</w:t>
      </w:r>
    </w:p>
    <w:p w14:paraId="1586623B" w14:textId="795CF8E6" w:rsidR="00DF55A6" w:rsidRDefault="00DF55A6" w:rsidP="004B0D41">
      <w:pPr>
        <w:pStyle w:val="List1text"/>
      </w:pPr>
      <w:r>
        <w:t>a.</w:t>
      </w:r>
      <w:r>
        <w:tab/>
        <w:t>Flooded lead acid</w:t>
      </w:r>
      <w:r w:rsidR="00825631">
        <w:t>;</w:t>
      </w:r>
    </w:p>
    <w:p w14:paraId="5F7334DE" w14:textId="7EC57A66" w:rsidR="00DF55A6" w:rsidRDefault="00DF55A6" w:rsidP="004B0D41">
      <w:pPr>
        <w:pStyle w:val="List1text"/>
      </w:pPr>
      <w:r>
        <w:t>b.</w:t>
      </w:r>
      <w:r>
        <w:tab/>
        <w:t>Gel Lead acid</w:t>
      </w:r>
      <w:r w:rsidR="00825631">
        <w:t>;</w:t>
      </w:r>
    </w:p>
    <w:p w14:paraId="61C014C5" w14:textId="78F59C27" w:rsidR="00DF55A6" w:rsidRDefault="00DF55A6" w:rsidP="004B0D41">
      <w:pPr>
        <w:pStyle w:val="List1text"/>
      </w:pPr>
      <w:r>
        <w:t>c.</w:t>
      </w:r>
      <w:r>
        <w:tab/>
        <w:t>Nickel Metal Hydride</w:t>
      </w:r>
      <w:r w:rsidR="00825631">
        <w:t>;</w:t>
      </w:r>
    </w:p>
    <w:p w14:paraId="20E9A787" w14:textId="0174832D" w:rsidR="00DF55A6" w:rsidRDefault="00DF55A6" w:rsidP="004B0D41">
      <w:pPr>
        <w:pStyle w:val="List1text"/>
      </w:pPr>
      <w:r>
        <w:t>d.</w:t>
      </w:r>
      <w:r>
        <w:tab/>
        <w:t>Nickel Cadmium</w:t>
      </w:r>
      <w:r w:rsidR="00825631">
        <w:t>;</w:t>
      </w:r>
    </w:p>
    <w:p w14:paraId="3ECCB757" w14:textId="6DD90453" w:rsidR="00DF55A6" w:rsidRDefault="00DF55A6" w:rsidP="004B0D41">
      <w:pPr>
        <w:pStyle w:val="List1text"/>
      </w:pPr>
      <w:r>
        <w:t>e.</w:t>
      </w:r>
      <w:r>
        <w:tab/>
        <w:t>Other Modern batteries</w:t>
      </w:r>
      <w:r w:rsidR="00825631">
        <w:t>;</w:t>
      </w:r>
    </w:p>
    <w:p w14:paraId="4EA26184" w14:textId="3987E016" w:rsidR="00DF55A6" w:rsidRDefault="00DF55A6" w:rsidP="004B0D41">
      <w:pPr>
        <w:pStyle w:val="List1text"/>
      </w:pPr>
      <w:r>
        <w:t>f.</w:t>
      </w:r>
      <w:r>
        <w:tab/>
      </w:r>
      <w:r w:rsidR="004B0D41">
        <w:tab/>
      </w:r>
      <w:r>
        <w:t>Characteristics of each type</w:t>
      </w:r>
      <w:r w:rsidR="00825631">
        <w:t>;</w:t>
      </w:r>
    </w:p>
    <w:p w14:paraId="4D5FD3E6" w14:textId="77777777" w:rsidR="00DF55A6" w:rsidRDefault="00DF55A6" w:rsidP="004B0D41">
      <w:pPr>
        <w:pStyle w:val="Heading3"/>
      </w:pPr>
      <w:bookmarkStart w:id="60" w:name="_Toc526174098"/>
      <w:r>
        <w:t>Lesson 2</w:t>
      </w:r>
      <w:r>
        <w:tab/>
        <w:t>Health and Safety</w:t>
      </w:r>
      <w:bookmarkEnd w:id="60"/>
      <w:r>
        <w:t xml:space="preserve"> </w:t>
      </w:r>
    </w:p>
    <w:p w14:paraId="7050FC23" w14:textId="2CAC7BA4" w:rsidR="00DF55A6" w:rsidRDefault="00DF55A6" w:rsidP="004B0D41">
      <w:pPr>
        <w:pStyle w:val="List1"/>
      </w:pPr>
      <w:r>
        <w:t>1</w:t>
      </w:r>
      <w:r>
        <w:tab/>
        <w:t>Ventilation</w:t>
      </w:r>
      <w:r w:rsidR="00825631">
        <w:t>.</w:t>
      </w:r>
    </w:p>
    <w:p w14:paraId="6DE5C5E5" w14:textId="70101FA3" w:rsidR="00DF55A6" w:rsidRDefault="00DF55A6" w:rsidP="004B0D41">
      <w:pPr>
        <w:pStyle w:val="List1"/>
      </w:pPr>
      <w:r>
        <w:t>2</w:t>
      </w:r>
      <w:r>
        <w:tab/>
        <w:t>Energy storage</w:t>
      </w:r>
      <w:r w:rsidR="00825631">
        <w:t>.</w:t>
      </w:r>
    </w:p>
    <w:p w14:paraId="22E5D3B6" w14:textId="359AA0FC" w:rsidR="00DF55A6" w:rsidRDefault="00DF55A6" w:rsidP="004B0D41">
      <w:pPr>
        <w:pStyle w:val="List1"/>
      </w:pPr>
      <w:r>
        <w:lastRenderedPageBreak/>
        <w:t>3</w:t>
      </w:r>
      <w:r>
        <w:tab/>
        <w:t>Manual handling</w:t>
      </w:r>
      <w:r w:rsidR="00825631">
        <w:t>.</w:t>
      </w:r>
    </w:p>
    <w:p w14:paraId="65F7A7C9" w14:textId="081EA543" w:rsidR="00DF55A6" w:rsidRDefault="00DF55A6" w:rsidP="004B0D41">
      <w:pPr>
        <w:pStyle w:val="List1"/>
      </w:pPr>
      <w:r>
        <w:t>4</w:t>
      </w:r>
      <w:r>
        <w:tab/>
        <w:t>High voltage hazards</w:t>
      </w:r>
      <w:r w:rsidR="00825631">
        <w:t>.</w:t>
      </w:r>
    </w:p>
    <w:p w14:paraId="5AA191B8" w14:textId="77777777" w:rsidR="00DF55A6" w:rsidRDefault="00DF55A6" w:rsidP="004B0D41">
      <w:pPr>
        <w:pStyle w:val="Heading3"/>
      </w:pPr>
      <w:bookmarkStart w:id="61" w:name="_Toc526174099"/>
      <w:r>
        <w:t>Lesson 3 – Selection</w:t>
      </w:r>
      <w:bookmarkEnd w:id="61"/>
    </w:p>
    <w:p w14:paraId="0360320A" w14:textId="1AB6BA48" w:rsidR="00DF55A6" w:rsidRDefault="00DF55A6" w:rsidP="004B0D41">
      <w:pPr>
        <w:pStyle w:val="List1"/>
      </w:pPr>
      <w:r>
        <w:t>1</w:t>
      </w:r>
      <w:r>
        <w:tab/>
        <w:t>Sizing</w:t>
      </w:r>
      <w:r w:rsidR="00825631">
        <w:t>.</w:t>
      </w:r>
    </w:p>
    <w:p w14:paraId="1C6C5638" w14:textId="6F1525CF" w:rsidR="00DF55A6" w:rsidRDefault="00DF55A6" w:rsidP="004B0D41">
      <w:pPr>
        <w:pStyle w:val="List1"/>
      </w:pPr>
      <w:r>
        <w:t>2</w:t>
      </w:r>
      <w:r>
        <w:tab/>
        <w:t>Peak output &amp; maximum capacity</w:t>
      </w:r>
      <w:r w:rsidR="00825631">
        <w:t>.</w:t>
      </w:r>
    </w:p>
    <w:p w14:paraId="033458BF" w14:textId="1958653F" w:rsidR="00DF55A6" w:rsidRDefault="00DF55A6" w:rsidP="004B0D41">
      <w:pPr>
        <w:pStyle w:val="List1"/>
      </w:pPr>
      <w:r>
        <w:t>3</w:t>
      </w:r>
      <w:r>
        <w:tab/>
        <w:t>Capacity and type selection</w:t>
      </w:r>
      <w:r w:rsidR="00825631">
        <w:t>.</w:t>
      </w:r>
    </w:p>
    <w:p w14:paraId="0A3D45EC" w14:textId="6F30DCDA" w:rsidR="00DF55A6" w:rsidRDefault="00DF55A6" w:rsidP="004B0D41">
      <w:pPr>
        <w:pStyle w:val="List1"/>
      </w:pPr>
      <w:r>
        <w:t>4</w:t>
      </w:r>
      <w:r>
        <w:tab/>
        <w:t>Matching to charger</w:t>
      </w:r>
      <w:r w:rsidR="00825631">
        <w:t>.</w:t>
      </w:r>
    </w:p>
    <w:p w14:paraId="6BB01A7E" w14:textId="40959586" w:rsidR="00DF55A6" w:rsidRDefault="00DF55A6" w:rsidP="004B0D41">
      <w:pPr>
        <w:pStyle w:val="List1"/>
      </w:pPr>
      <w:r>
        <w:t>5</w:t>
      </w:r>
      <w:r>
        <w:tab/>
        <w:t>Autonomy requirements following power generator failure</w:t>
      </w:r>
      <w:r w:rsidR="00825631">
        <w:t>.</w:t>
      </w:r>
    </w:p>
    <w:p w14:paraId="25C8C8F9" w14:textId="77777777" w:rsidR="00DF55A6" w:rsidRDefault="00DF55A6" w:rsidP="004B0D41">
      <w:pPr>
        <w:pStyle w:val="Heading3"/>
      </w:pPr>
      <w:bookmarkStart w:id="62" w:name="_Toc526174100"/>
      <w:r>
        <w:t>Lesson 4 – Inspection and Maintenance</w:t>
      </w:r>
      <w:bookmarkEnd w:id="62"/>
    </w:p>
    <w:p w14:paraId="22D2ACC2" w14:textId="4596191C" w:rsidR="00DF55A6" w:rsidRDefault="00DF55A6" w:rsidP="004B0D41">
      <w:pPr>
        <w:pStyle w:val="List1"/>
      </w:pPr>
      <w:r>
        <w:t>1</w:t>
      </w:r>
      <w:r>
        <w:tab/>
        <w:t>Maintenance and inspection</w:t>
      </w:r>
      <w:r w:rsidR="00825631">
        <w:t>.</w:t>
      </w:r>
    </w:p>
    <w:p w14:paraId="073A6014" w14:textId="2A4E2270" w:rsidR="00DF55A6" w:rsidRDefault="00DF55A6" w:rsidP="004B0D41">
      <w:pPr>
        <w:pStyle w:val="List1"/>
      </w:pPr>
      <w:r>
        <w:t>2</w:t>
      </w:r>
      <w:r>
        <w:tab/>
        <w:t>Expected battery life</w:t>
      </w:r>
      <w:r w:rsidR="00825631">
        <w:t>.</w:t>
      </w:r>
    </w:p>
    <w:p w14:paraId="65848B52" w14:textId="128BDF4F" w:rsidR="00DF55A6" w:rsidRDefault="00DF55A6" w:rsidP="004B0D41">
      <w:pPr>
        <w:pStyle w:val="List1"/>
      </w:pPr>
      <w:r>
        <w:t>3</w:t>
      </w:r>
      <w:r>
        <w:tab/>
        <w:t>Capacity testing and verification</w:t>
      </w:r>
      <w:r w:rsidR="00825631">
        <w:t>.</w:t>
      </w:r>
    </w:p>
    <w:p w14:paraId="28E1C180" w14:textId="1B028B28" w:rsidR="00DF55A6" w:rsidRDefault="00DF55A6" w:rsidP="004B0D41">
      <w:pPr>
        <w:pStyle w:val="List1"/>
      </w:pPr>
      <w:r>
        <w:t>4</w:t>
      </w:r>
      <w:r>
        <w:tab/>
        <w:t>Battery conditioning</w:t>
      </w:r>
      <w:r w:rsidR="00825631">
        <w:t>.</w:t>
      </w:r>
    </w:p>
    <w:p w14:paraId="787F853C" w14:textId="743B8F29" w:rsidR="00DF55A6" w:rsidRDefault="00DF55A6" w:rsidP="004B0D41">
      <w:pPr>
        <w:pStyle w:val="Heading1"/>
      </w:pPr>
      <w:bookmarkStart w:id="63" w:name="_Toc526174101"/>
      <w:r>
        <w:t>Module 6 – Isolation and Protection</w:t>
      </w:r>
      <w:bookmarkEnd w:id="63"/>
    </w:p>
    <w:p w14:paraId="03F7E8A9" w14:textId="77777777" w:rsidR="0049264E" w:rsidRPr="0049264E" w:rsidRDefault="0049264E" w:rsidP="0049264E">
      <w:pPr>
        <w:pStyle w:val="Heading1separatationline"/>
      </w:pPr>
    </w:p>
    <w:p w14:paraId="4F27445C" w14:textId="7B080A66" w:rsidR="00DF55A6" w:rsidRDefault="00DF55A6" w:rsidP="004B0D41">
      <w:pPr>
        <w:pStyle w:val="Heading2"/>
      </w:pPr>
      <w:bookmarkStart w:id="64" w:name="_Toc526174102"/>
      <w:r>
        <w:t>Scope</w:t>
      </w:r>
      <w:bookmarkEnd w:id="64"/>
      <w:r>
        <w:t xml:space="preserve"> </w:t>
      </w:r>
    </w:p>
    <w:p w14:paraId="58A55876" w14:textId="77777777" w:rsidR="0049264E" w:rsidRPr="0049264E" w:rsidRDefault="0049264E" w:rsidP="0049264E">
      <w:pPr>
        <w:pStyle w:val="Heading2separationline"/>
      </w:pPr>
    </w:p>
    <w:p w14:paraId="3076571D" w14:textId="77777777" w:rsidR="00DF55A6" w:rsidRDefault="00DF55A6" w:rsidP="00DF55A6">
      <w:pPr>
        <w:pStyle w:val="BodyText"/>
      </w:pPr>
      <w:r>
        <w:t>This module describes low voltage cut out and change over systems.</w:t>
      </w:r>
    </w:p>
    <w:p w14:paraId="46F8B745" w14:textId="26A2CC31" w:rsidR="00DF55A6" w:rsidRDefault="00DF55A6" w:rsidP="004B0D41">
      <w:pPr>
        <w:pStyle w:val="Heading2"/>
      </w:pPr>
      <w:bookmarkStart w:id="65" w:name="_Toc526174103"/>
      <w:r>
        <w:t>Learning Objective</w:t>
      </w:r>
      <w:bookmarkEnd w:id="65"/>
      <w:r>
        <w:t xml:space="preserve"> </w:t>
      </w:r>
    </w:p>
    <w:p w14:paraId="5A3F8221" w14:textId="77777777" w:rsidR="0049264E" w:rsidRPr="0049264E" w:rsidRDefault="0049264E" w:rsidP="0049264E">
      <w:pPr>
        <w:pStyle w:val="Heading2separationline"/>
      </w:pPr>
    </w:p>
    <w:p w14:paraId="4E9BB3B3" w14:textId="77777777" w:rsidR="00DF55A6" w:rsidRDefault="00DF55A6" w:rsidP="00DF55A6">
      <w:pPr>
        <w:pStyle w:val="BodyText"/>
      </w:pPr>
      <w:r>
        <w:t>To gain a satisfactory understanding of the purpose of low voltage isolation and low voltage change over.</w:t>
      </w:r>
    </w:p>
    <w:p w14:paraId="4649A781" w14:textId="25E85B09" w:rsidR="00DF55A6" w:rsidRDefault="00DF55A6" w:rsidP="004B0D41">
      <w:pPr>
        <w:pStyle w:val="Heading2"/>
      </w:pPr>
      <w:bookmarkStart w:id="66" w:name="_Toc526174104"/>
      <w:r>
        <w:t>Syllabus</w:t>
      </w:r>
      <w:bookmarkEnd w:id="66"/>
    </w:p>
    <w:p w14:paraId="51700EF8" w14:textId="77777777" w:rsidR="0049264E" w:rsidRPr="0049264E" w:rsidRDefault="0049264E" w:rsidP="0049264E">
      <w:pPr>
        <w:pStyle w:val="Heading2separationline"/>
      </w:pPr>
    </w:p>
    <w:p w14:paraId="12ABD2AA" w14:textId="77777777" w:rsidR="00DF55A6" w:rsidRDefault="00DF55A6" w:rsidP="004B0D41">
      <w:pPr>
        <w:pStyle w:val="Heading3"/>
      </w:pPr>
      <w:bookmarkStart w:id="67" w:name="_Toc526174105"/>
      <w:r>
        <w:t>Lesson 1</w:t>
      </w:r>
      <w:r>
        <w:tab/>
        <w:t>Low Voltage Isolation</w:t>
      </w:r>
      <w:bookmarkEnd w:id="67"/>
    </w:p>
    <w:p w14:paraId="64BD6C38" w14:textId="4BA12C83" w:rsidR="00DF55A6" w:rsidRDefault="00DF55A6" w:rsidP="004B0D41">
      <w:pPr>
        <w:pStyle w:val="List1"/>
      </w:pPr>
      <w:r>
        <w:t>1</w:t>
      </w:r>
      <w:r>
        <w:tab/>
        <w:t>Why LV isolation is required</w:t>
      </w:r>
      <w:r w:rsidR="00825631">
        <w:t>.</w:t>
      </w:r>
    </w:p>
    <w:p w14:paraId="51ED7D7B" w14:textId="0135732A" w:rsidR="00DF55A6" w:rsidRDefault="00DF55A6" w:rsidP="004B0D41">
      <w:pPr>
        <w:pStyle w:val="List1"/>
      </w:pPr>
      <w:r>
        <w:t>2</w:t>
      </w:r>
      <w:r>
        <w:tab/>
        <w:t>Where LV isolation may not be installed</w:t>
      </w:r>
      <w:r w:rsidR="00825631">
        <w:t>.</w:t>
      </w:r>
    </w:p>
    <w:p w14:paraId="1EF3A90F" w14:textId="7A8FB000" w:rsidR="00DF55A6" w:rsidRDefault="00DF55A6" w:rsidP="004B0D41">
      <w:pPr>
        <w:pStyle w:val="List1"/>
      </w:pPr>
      <w:r>
        <w:t>3</w:t>
      </w:r>
      <w:r>
        <w:tab/>
        <w:t>Maintenance of LV cut out systems</w:t>
      </w:r>
      <w:r w:rsidR="00825631">
        <w:t>.</w:t>
      </w:r>
    </w:p>
    <w:p w14:paraId="04A961F8" w14:textId="77777777" w:rsidR="00DF55A6" w:rsidRDefault="00DF55A6" w:rsidP="00CF79CF">
      <w:pPr>
        <w:pStyle w:val="Heading3"/>
      </w:pPr>
      <w:bookmarkStart w:id="68" w:name="_Toc526174106"/>
      <w:r>
        <w:t>Lesson 2</w:t>
      </w:r>
      <w:r>
        <w:tab/>
        <w:t>Low Voltage Change over to another system</w:t>
      </w:r>
      <w:bookmarkEnd w:id="68"/>
    </w:p>
    <w:p w14:paraId="71201F70" w14:textId="755FF479" w:rsidR="00DF55A6" w:rsidRDefault="00DF55A6" w:rsidP="00CF79CF">
      <w:pPr>
        <w:pStyle w:val="List1"/>
      </w:pPr>
      <w:r>
        <w:t>1</w:t>
      </w:r>
      <w:r>
        <w:tab/>
        <w:t>Change over switching to an alternative power source</w:t>
      </w:r>
      <w:r w:rsidR="00825631">
        <w:t>.</w:t>
      </w:r>
    </w:p>
    <w:p w14:paraId="7862FC4D" w14:textId="7D32B0BA" w:rsidR="00DF55A6" w:rsidRDefault="00DF55A6" w:rsidP="00CF79CF">
      <w:pPr>
        <w:pStyle w:val="List1"/>
      </w:pPr>
      <w:r>
        <w:t>2</w:t>
      </w:r>
      <w:r>
        <w:tab/>
        <w:t>Systems available</w:t>
      </w:r>
      <w:r w:rsidR="00825631">
        <w:t>.</w:t>
      </w:r>
    </w:p>
    <w:p w14:paraId="0876167A" w14:textId="1CB2C9A2" w:rsidR="00DF55A6" w:rsidRDefault="00DF55A6" w:rsidP="00CF79CF">
      <w:pPr>
        <w:pStyle w:val="List1"/>
      </w:pPr>
      <w:r>
        <w:t>3</w:t>
      </w:r>
      <w:r>
        <w:tab/>
        <w:t>Systems in service</w:t>
      </w:r>
      <w:r w:rsidR="00825631">
        <w:t>.</w:t>
      </w:r>
    </w:p>
    <w:p w14:paraId="35490D94" w14:textId="11EDFB49" w:rsidR="00DF55A6" w:rsidRDefault="00DF55A6" w:rsidP="00CF79CF">
      <w:pPr>
        <w:pStyle w:val="List1"/>
      </w:pPr>
      <w:r>
        <w:t>4</w:t>
      </w:r>
      <w:r>
        <w:tab/>
        <w:t>Maintenance of LV change over switch systems</w:t>
      </w:r>
      <w:r w:rsidR="00825631">
        <w:t>.</w:t>
      </w:r>
    </w:p>
    <w:p w14:paraId="205D7D2F" w14:textId="4F42836B" w:rsidR="00DF55A6" w:rsidRDefault="00DF55A6" w:rsidP="00CF79CF">
      <w:pPr>
        <w:pStyle w:val="Heading1"/>
      </w:pPr>
      <w:bookmarkStart w:id="69" w:name="_Toc526174107"/>
      <w:r>
        <w:t>Module 7 – DC Distribution</w:t>
      </w:r>
      <w:bookmarkEnd w:id="69"/>
    </w:p>
    <w:p w14:paraId="52FB17E9" w14:textId="77777777" w:rsidR="0049264E" w:rsidRPr="0049264E" w:rsidRDefault="0049264E" w:rsidP="0049264E">
      <w:pPr>
        <w:pStyle w:val="Heading1separatationline"/>
      </w:pPr>
    </w:p>
    <w:p w14:paraId="3D98321E" w14:textId="7CCA8987" w:rsidR="00DF55A6" w:rsidRDefault="00DF55A6" w:rsidP="00CF79CF">
      <w:pPr>
        <w:pStyle w:val="Heading2"/>
      </w:pPr>
      <w:bookmarkStart w:id="70" w:name="_Toc526174108"/>
      <w:r>
        <w:t>Scope</w:t>
      </w:r>
      <w:bookmarkEnd w:id="70"/>
      <w:r>
        <w:t xml:space="preserve"> </w:t>
      </w:r>
    </w:p>
    <w:p w14:paraId="05D11AFE" w14:textId="77777777" w:rsidR="0049264E" w:rsidRPr="0049264E" w:rsidRDefault="0049264E" w:rsidP="0049264E">
      <w:pPr>
        <w:pStyle w:val="Heading2separationline"/>
      </w:pPr>
    </w:p>
    <w:p w14:paraId="12C76BAA" w14:textId="77777777" w:rsidR="00DF55A6" w:rsidRDefault="00DF55A6" w:rsidP="00DF55A6">
      <w:pPr>
        <w:pStyle w:val="BodyText"/>
      </w:pPr>
      <w:r>
        <w:t>This model describes DC distribution systems, cable sizing, installation standards and electro-magnetic interference</w:t>
      </w:r>
    </w:p>
    <w:p w14:paraId="0004B3BC" w14:textId="77777777" w:rsidR="00825631" w:rsidRDefault="00825631">
      <w:pPr>
        <w:spacing w:after="200" w:line="276" w:lineRule="auto"/>
        <w:rPr>
          <w:rFonts w:asciiTheme="majorHAnsi" w:eastAsiaTheme="majorEastAsia" w:hAnsiTheme="majorHAnsi" w:cstheme="majorBidi"/>
          <w:b/>
          <w:bCs/>
          <w:caps/>
          <w:color w:val="00AFAA"/>
          <w:sz w:val="24"/>
          <w:szCs w:val="24"/>
        </w:rPr>
      </w:pPr>
      <w:bookmarkStart w:id="71" w:name="_Toc526174109"/>
      <w:r>
        <w:br w:type="page"/>
      </w:r>
    </w:p>
    <w:p w14:paraId="077A062B" w14:textId="71CDD22B" w:rsidR="00DF55A6" w:rsidRDefault="00DF55A6" w:rsidP="00CF79CF">
      <w:pPr>
        <w:pStyle w:val="Heading2"/>
      </w:pPr>
      <w:r>
        <w:lastRenderedPageBreak/>
        <w:t>Learning Objective</w:t>
      </w:r>
      <w:bookmarkEnd w:id="71"/>
      <w:r>
        <w:t xml:space="preserve"> </w:t>
      </w:r>
    </w:p>
    <w:p w14:paraId="4205317A" w14:textId="77777777" w:rsidR="0049264E" w:rsidRPr="0049264E" w:rsidRDefault="0049264E" w:rsidP="0049264E">
      <w:pPr>
        <w:pStyle w:val="Heading2separationline"/>
      </w:pPr>
    </w:p>
    <w:p w14:paraId="6F4B55F1" w14:textId="77777777" w:rsidR="00DF55A6" w:rsidRDefault="00DF55A6" w:rsidP="00DF55A6">
      <w:pPr>
        <w:pStyle w:val="BodyText"/>
      </w:pPr>
      <w:r>
        <w:t>To gain a satisfactory understanding of the components in a DC supply system and the capability to inspect and maintain such a system.</w:t>
      </w:r>
    </w:p>
    <w:p w14:paraId="382CF2D7" w14:textId="51812F9B" w:rsidR="00DF55A6" w:rsidRDefault="00DF55A6" w:rsidP="00CF79CF">
      <w:pPr>
        <w:pStyle w:val="Heading2"/>
      </w:pPr>
      <w:bookmarkStart w:id="72" w:name="_Toc526174110"/>
      <w:r>
        <w:t>Syllabus</w:t>
      </w:r>
      <w:bookmarkEnd w:id="72"/>
    </w:p>
    <w:p w14:paraId="5C47FFCB" w14:textId="77777777" w:rsidR="0049264E" w:rsidRPr="0049264E" w:rsidRDefault="0049264E" w:rsidP="0049264E">
      <w:pPr>
        <w:pStyle w:val="Heading2separationline"/>
      </w:pPr>
    </w:p>
    <w:p w14:paraId="2F6CF859" w14:textId="77777777" w:rsidR="00DF55A6" w:rsidRDefault="00DF55A6" w:rsidP="00CF79CF">
      <w:pPr>
        <w:pStyle w:val="Heading3"/>
      </w:pPr>
      <w:bookmarkStart w:id="73" w:name="_Toc526174111"/>
      <w:r>
        <w:t>Lesson 1</w:t>
      </w:r>
      <w:r>
        <w:tab/>
        <w:t>Loads and distribution</w:t>
      </w:r>
      <w:bookmarkEnd w:id="73"/>
    </w:p>
    <w:p w14:paraId="02804ACC" w14:textId="4F6FED5E" w:rsidR="00DF55A6" w:rsidRDefault="00DF55A6" w:rsidP="00CF79CF">
      <w:pPr>
        <w:pStyle w:val="List1"/>
      </w:pPr>
      <w:r>
        <w:t>1</w:t>
      </w:r>
      <w:r>
        <w:tab/>
        <w:t>Load definition</w:t>
      </w:r>
      <w:r w:rsidR="00825631">
        <w:t>.</w:t>
      </w:r>
    </w:p>
    <w:p w14:paraId="0EC22D22" w14:textId="13F2003A" w:rsidR="00DF55A6" w:rsidRDefault="00DF55A6" w:rsidP="00CF79CF">
      <w:pPr>
        <w:pStyle w:val="List1"/>
      </w:pPr>
      <w:r>
        <w:t>2</w:t>
      </w:r>
      <w:r>
        <w:tab/>
        <w:t>Peak power and acceptable voltage drop</w:t>
      </w:r>
      <w:r w:rsidR="00825631">
        <w:t>.</w:t>
      </w:r>
    </w:p>
    <w:p w14:paraId="4A4A2D99" w14:textId="45FF6093" w:rsidR="00DF55A6" w:rsidRDefault="00DF55A6" w:rsidP="00CF79CF">
      <w:pPr>
        <w:pStyle w:val="List1"/>
      </w:pPr>
      <w:r>
        <w:t>3</w:t>
      </w:r>
      <w:r>
        <w:tab/>
        <w:t>Cable sizing</w:t>
      </w:r>
      <w:r w:rsidR="00825631">
        <w:t>.</w:t>
      </w:r>
    </w:p>
    <w:p w14:paraId="1AC41290" w14:textId="7128C762" w:rsidR="00DF55A6" w:rsidRDefault="00DF55A6" w:rsidP="00CF79CF">
      <w:pPr>
        <w:pStyle w:val="List1"/>
      </w:pPr>
      <w:r>
        <w:t>4</w:t>
      </w:r>
      <w:r>
        <w:tab/>
        <w:t>Electrical protective devices</w:t>
      </w:r>
      <w:r w:rsidR="00825631">
        <w:t>.</w:t>
      </w:r>
    </w:p>
    <w:p w14:paraId="6F08D8D4" w14:textId="4475EE97" w:rsidR="00DF55A6" w:rsidRDefault="00DF55A6" w:rsidP="00CF79CF">
      <w:pPr>
        <w:pStyle w:val="List1"/>
      </w:pPr>
      <w:r>
        <w:t>5</w:t>
      </w:r>
      <w:r>
        <w:tab/>
        <w:t>Lightning protection</w:t>
      </w:r>
      <w:r w:rsidR="00825631">
        <w:t>.</w:t>
      </w:r>
    </w:p>
    <w:p w14:paraId="417337E6" w14:textId="7B4EF796" w:rsidR="00DF55A6" w:rsidRDefault="00DF55A6" w:rsidP="00CF79CF">
      <w:pPr>
        <w:pStyle w:val="List1"/>
      </w:pPr>
      <w:r>
        <w:t>6</w:t>
      </w:r>
      <w:r>
        <w:tab/>
        <w:t>Mechanical protection</w:t>
      </w:r>
      <w:r w:rsidR="00825631">
        <w:t>.</w:t>
      </w:r>
    </w:p>
    <w:p w14:paraId="7C344832" w14:textId="77777777" w:rsidR="00DF55A6" w:rsidRDefault="00DF55A6" w:rsidP="00CF79CF">
      <w:pPr>
        <w:pStyle w:val="Heading3"/>
      </w:pPr>
      <w:bookmarkStart w:id="74" w:name="_Toc526174112"/>
      <w:r>
        <w:t>Lesson 2    Standards</w:t>
      </w:r>
      <w:bookmarkEnd w:id="74"/>
    </w:p>
    <w:p w14:paraId="7CC2979A" w14:textId="1F7D2271" w:rsidR="00DF55A6" w:rsidRDefault="00DF55A6" w:rsidP="00CF79CF">
      <w:pPr>
        <w:pStyle w:val="List1"/>
      </w:pPr>
      <w:r>
        <w:t>1</w:t>
      </w:r>
      <w:r>
        <w:tab/>
        <w:t>Local electrical standards</w:t>
      </w:r>
      <w:r w:rsidR="00825631">
        <w:t>.</w:t>
      </w:r>
    </w:p>
    <w:p w14:paraId="503EEF72" w14:textId="1E9F00BA" w:rsidR="00DF55A6" w:rsidRDefault="00DF55A6" w:rsidP="00CF79CF">
      <w:pPr>
        <w:pStyle w:val="List1"/>
      </w:pPr>
      <w:r>
        <w:t>2</w:t>
      </w:r>
      <w:r>
        <w:tab/>
        <w:t>Installation standards</w:t>
      </w:r>
      <w:r w:rsidR="00825631">
        <w:t>.</w:t>
      </w:r>
    </w:p>
    <w:p w14:paraId="1974D609" w14:textId="54EB9179" w:rsidR="00DF55A6" w:rsidRDefault="00DF55A6" w:rsidP="00CF79CF">
      <w:pPr>
        <w:pStyle w:val="List1"/>
      </w:pPr>
      <w:r>
        <w:t>3</w:t>
      </w:r>
      <w:r>
        <w:tab/>
        <w:t xml:space="preserve">Electro-magnetic </w:t>
      </w:r>
      <w:ins w:id="75" w:author="Seamus Doyle" w:date="2018-10-01T14:27:00Z">
        <w:r w:rsidR="00294E78" w:rsidRPr="00294E78">
          <w:t>compatability</w:t>
        </w:r>
      </w:ins>
      <w:del w:id="76" w:author="Seamus Doyle" w:date="2018-10-01T14:27:00Z">
        <w:r w:rsidDel="00294E78">
          <w:delText>compatibility</w:delText>
        </w:r>
      </w:del>
      <w:r w:rsidR="00825631">
        <w:t>.</w:t>
      </w:r>
    </w:p>
    <w:p w14:paraId="7207420B" w14:textId="34488E6E" w:rsidR="00DF55A6" w:rsidRDefault="00DF55A6" w:rsidP="00CF79CF">
      <w:pPr>
        <w:pStyle w:val="Heading1"/>
      </w:pPr>
      <w:bookmarkStart w:id="77" w:name="_Toc526174113"/>
      <w:r>
        <w:t>Module 8 – Site Visit</w:t>
      </w:r>
      <w:bookmarkEnd w:id="77"/>
    </w:p>
    <w:p w14:paraId="512CECDB" w14:textId="77777777" w:rsidR="0049264E" w:rsidRPr="0049264E" w:rsidRDefault="0049264E" w:rsidP="0049264E">
      <w:pPr>
        <w:pStyle w:val="Heading1separatationline"/>
      </w:pPr>
    </w:p>
    <w:p w14:paraId="1B7D8467" w14:textId="483796FA" w:rsidR="00DF55A6" w:rsidRDefault="00DF55A6" w:rsidP="00CF79CF">
      <w:pPr>
        <w:pStyle w:val="Heading2"/>
      </w:pPr>
      <w:bookmarkStart w:id="78" w:name="_Toc526174114"/>
      <w:r>
        <w:t>Scope</w:t>
      </w:r>
      <w:bookmarkEnd w:id="78"/>
      <w:r>
        <w:t xml:space="preserve"> </w:t>
      </w:r>
    </w:p>
    <w:p w14:paraId="43876CCB" w14:textId="77777777" w:rsidR="0049264E" w:rsidRPr="0049264E" w:rsidRDefault="0049264E" w:rsidP="0049264E">
      <w:pPr>
        <w:pStyle w:val="Heading2separationline"/>
      </w:pPr>
    </w:p>
    <w:p w14:paraId="394D262E" w14:textId="77777777" w:rsidR="00DF55A6" w:rsidRDefault="00DF55A6" w:rsidP="00DF55A6">
      <w:pPr>
        <w:pStyle w:val="BodyText"/>
      </w:pPr>
      <w:r>
        <w:t>A practical visit to an AtoN station with complex DC system</w:t>
      </w:r>
    </w:p>
    <w:p w14:paraId="5FBE867B" w14:textId="6A2AB923" w:rsidR="00DF55A6" w:rsidRDefault="00DF55A6" w:rsidP="00CF79CF">
      <w:pPr>
        <w:pStyle w:val="Heading2"/>
      </w:pPr>
      <w:bookmarkStart w:id="79" w:name="_Toc526174115"/>
      <w:r>
        <w:t>Learning Objective</w:t>
      </w:r>
      <w:bookmarkEnd w:id="79"/>
      <w:r>
        <w:t xml:space="preserve"> </w:t>
      </w:r>
    </w:p>
    <w:p w14:paraId="3D657C6A" w14:textId="77777777" w:rsidR="0049264E" w:rsidRPr="0049264E" w:rsidRDefault="0049264E" w:rsidP="0049264E">
      <w:pPr>
        <w:pStyle w:val="Heading2separationline"/>
      </w:pPr>
    </w:p>
    <w:p w14:paraId="2B39F95F" w14:textId="6C38A7BF" w:rsidR="00DF55A6" w:rsidRDefault="00DF55A6" w:rsidP="00DF55A6">
      <w:pPr>
        <w:pStyle w:val="BodyText"/>
      </w:pPr>
      <w:r>
        <w:t>To consolidate a satisfactory understanding of theoretical knowledge gained in the class room modules</w:t>
      </w:r>
      <w:r w:rsidR="00825631">
        <w:t>.</w:t>
      </w:r>
    </w:p>
    <w:p w14:paraId="6A207F6F" w14:textId="131DB9F0" w:rsidR="00DF55A6" w:rsidRDefault="00DF55A6" w:rsidP="00CF79CF">
      <w:pPr>
        <w:pStyle w:val="Heading2"/>
      </w:pPr>
      <w:bookmarkStart w:id="80" w:name="_Toc526174116"/>
      <w:r>
        <w:t>Syllabus</w:t>
      </w:r>
      <w:bookmarkEnd w:id="80"/>
    </w:p>
    <w:p w14:paraId="7962D216" w14:textId="77777777" w:rsidR="0049264E" w:rsidRPr="0049264E" w:rsidRDefault="0049264E" w:rsidP="0049264E">
      <w:pPr>
        <w:pStyle w:val="Heading2separationline"/>
      </w:pPr>
    </w:p>
    <w:p w14:paraId="74DE619D" w14:textId="54882D97" w:rsidR="00DF55A6" w:rsidRDefault="00DF55A6" w:rsidP="00DF55A6">
      <w:pPr>
        <w:pStyle w:val="BodyText"/>
      </w:pPr>
      <w:r>
        <w:t>View the equipment in use before inspection, test and fault-finding procedures conducted under strict</w:t>
      </w:r>
      <w:r w:rsidR="00825631">
        <w:t xml:space="preserve"> supervision.</w:t>
      </w:r>
    </w:p>
    <w:p w14:paraId="082D067F" w14:textId="77777777" w:rsidR="00A619B1" w:rsidRDefault="00A619B1" w:rsidP="00A619B1">
      <w:pPr>
        <w:pStyle w:val="Heading1"/>
      </w:pPr>
      <w:bookmarkStart w:id="81" w:name="_Toc526174117"/>
      <w:r>
        <w:t>REFERENCES</w:t>
      </w:r>
      <w:bookmarkEnd w:id="81"/>
    </w:p>
    <w:p w14:paraId="425EFCDF" w14:textId="77777777" w:rsidR="00A619B1" w:rsidRDefault="00A619B1" w:rsidP="00A619B1">
      <w:pPr>
        <w:pStyle w:val="Heading1separatationline"/>
      </w:pPr>
    </w:p>
    <w:p w14:paraId="477C9EA2" w14:textId="77777777" w:rsidR="0049264E" w:rsidRDefault="0049264E" w:rsidP="0049264E">
      <w:pPr>
        <w:pStyle w:val="BodyText"/>
      </w:pPr>
      <w:r>
        <w:t>In addition to any specific references required by the Competent Authority, the following material is relevant to this course:</w:t>
      </w:r>
    </w:p>
    <w:p w14:paraId="12DE9169" w14:textId="391F84BF" w:rsidR="0049264E" w:rsidRDefault="0049264E" w:rsidP="0049264E">
      <w:pPr>
        <w:pStyle w:val="Bullet2"/>
        <w:numPr>
          <w:ilvl w:val="0"/>
          <w:numId w:val="40"/>
        </w:numPr>
      </w:pPr>
      <w:commentRangeStart w:id="82"/>
      <w:r>
        <w:t>IALA</w:t>
      </w:r>
      <w:commentRangeEnd w:id="82"/>
      <w:r>
        <w:rPr>
          <w:rStyle w:val="CommentReference"/>
          <w:color w:val="auto"/>
        </w:rPr>
        <w:commentReference w:id="82"/>
      </w:r>
      <w:r>
        <w:t xml:space="preserve">  Guideline 1039 On Designing Solar Power</w:t>
      </w:r>
      <w:r w:rsidR="00825631">
        <w:t xml:space="preserve"> Systems for Aids to Navigation.</w:t>
      </w:r>
    </w:p>
    <w:p w14:paraId="7F7D137A" w14:textId="09346A15" w:rsidR="0049264E" w:rsidRDefault="0049264E" w:rsidP="0049264E">
      <w:pPr>
        <w:pStyle w:val="Bullet2"/>
        <w:numPr>
          <w:ilvl w:val="0"/>
          <w:numId w:val="40"/>
        </w:numPr>
      </w:pPr>
      <w:r>
        <w:t>IALA Guideline 1044 On Secondary Batteries for Aids to Navigation</w:t>
      </w:r>
      <w:r w:rsidR="00825631">
        <w:t>.</w:t>
      </w:r>
      <w:r>
        <w:t xml:space="preserve"> </w:t>
      </w:r>
    </w:p>
    <w:p w14:paraId="7C612135" w14:textId="3AD6612D" w:rsidR="0049264E" w:rsidRDefault="0049264E" w:rsidP="0049264E">
      <w:pPr>
        <w:pStyle w:val="Bullet2"/>
        <w:numPr>
          <w:ilvl w:val="0"/>
          <w:numId w:val="40"/>
        </w:numPr>
      </w:pPr>
      <w:r>
        <w:t>IALA Guideline 1067-0 Selection of Power Systems for Aids to Navigation and Associated Equipment</w:t>
      </w:r>
      <w:r w:rsidR="00825631">
        <w:t>.</w:t>
      </w:r>
      <w:r>
        <w:t xml:space="preserve"> </w:t>
      </w:r>
    </w:p>
    <w:p w14:paraId="3543F20E" w14:textId="4D5AC201" w:rsidR="0049264E" w:rsidRDefault="0049264E" w:rsidP="0049264E">
      <w:pPr>
        <w:pStyle w:val="Bullet2"/>
        <w:numPr>
          <w:ilvl w:val="0"/>
          <w:numId w:val="40"/>
        </w:numPr>
      </w:pPr>
      <w:r>
        <w:t>IALA Guideline 1067- 1 Total Electrical Loads of Aids to Navigation</w:t>
      </w:r>
      <w:r w:rsidR="00825631">
        <w:t>.</w:t>
      </w:r>
      <w:r>
        <w:t xml:space="preserve"> </w:t>
      </w:r>
    </w:p>
    <w:p w14:paraId="0AA9CA0C" w14:textId="2DD18538" w:rsidR="0049264E" w:rsidRDefault="0049264E" w:rsidP="0049264E">
      <w:pPr>
        <w:pStyle w:val="Bullet2"/>
        <w:numPr>
          <w:ilvl w:val="0"/>
          <w:numId w:val="40"/>
        </w:numPr>
      </w:pPr>
      <w:r>
        <w:t>IALA Guideline 1067-2 Power Sources</w:t>
      </w:r>
      <w:r w:rsidR="00825631">
        <w:t>.</w:t>
      </w:r>
    </w:p>
    <w:p w14:paraId="2EB8E25C" w14:textId="59F07B8D" w:rsidR="0049264E" w:rsidRDefault="0049264E" w:rsidP="0049264E">
      <w:pPr>
        <w:pStyle w:val="Bullet2"/>
        <w:numPr>
          <w:ilvl w:val="0"/>
          <w:numId w:val="40"/>
        </w:numPr>
      </w:pPr>
      <w:r>
        <w:t>IALA Guideline 1067-3 Electrical Energy Storage for Aids to Navigation</w:t>
      </w:r>
      <w:r w:rsidR="00825631">
        <w:t>.</w:t>
      </w:r>
    </w:p>
    <w:p w14:paraId="16A6300C" w14:textId="79C0B1A0" w:rsidR="00465491" w:rsidRPr="00093294" w:rsidRDefault="0049264E" w:rsidP="0049264E">
      <w:pPr>
        <w:pStyle w:val="Bullet2"/>
        <w:numPr>
          <w:ilvl w:val="0"/>
          <w:numId w:val="40"/>
        </w:numPr>
      </w:pPr>
      <w:r>
        <w:t>Technical documentation from equipment manufacturers</w:t>
      </w:r>
      <w:r w:rsidR="00825631">
        <w:t>.</w:t>
      </w:r>
    </w:p>
    <w:sectPr w:rsidR="00465491" w:rsidRPr="00093294" w:rsidSect="0049264E">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2" w:author="Seamus Doyle" w:date="2018-09-25T23:07:00Z" w:initials="SD">
    <w:p w14:paraId="344FC122" w14:textId="77777777" w:rsidR="00B52538" w:rsidRDefault="00B52538" w:rsidP="0049264E">
      <w:pPr>
        <w:pStyle w:val="CommentText"/>
      </w:pPr>
      <w:r>
        <w:rPr>
          <w:rStyle w:val="CommentReference"/>
        </w:rPr>
        <w:annotationRef/>
      </w:r>
      <w:r w:rsidRPr="00681B7F">
        <w:t>Check with ENG Committee which should be listed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4FC1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B740B" w14:textId="77777777" w:rsidR="0075788B" w:rsidRDefault="0075788B" w:rsidP="003274DB">
      <w:r>
        <w:separator/>
      </w:r>
    </w:p>
    <w:p w14:paraId="004FA410" w14:textId="77777777" w:rsidR="0075788B" w:rsidRDefault="0075788B"/>
    <w:p w14:paraId="0A55BA08" w14:textId="77777777" w:rsidR="0075788B" w:rsidRDefault="0075788B"/>
    <w:p w14:paraId="15CE6B93" w14:textId="77777777" w:rsidR="0075788B" w:rsidRDefault="0075788B"/>
  </w:endnote>
  <w:endnote w:type="continuationSeparator" w:id="0">
    <w:p w14:paraId="780E3BB5" w14:textId="77777777" w:rsidR="0075788B" w:rsidRDefault="0075788B" w:rsidP="003274DB">
      <w:r>
        <w:continuationSeparator/>
      </w:r>
    </w:p>
    <w:p w14:paraId="55158C98" w14:textId="77777777" w:rsidR="0075788B" w:rsidRDefault="0075788B"/>
    <w:p w14:paraId="36BF92CA" w14:textId="77777777" w:rsidR="0075788B" w:rsidRDefault="0075788B"/>
    <w:p w14:paraId="6E6F149D" w14:textId="77777777" w:rsidR="0075788B" w:rsidRDefault="00757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ACB04" w14:textId="77777777" w:rsidR="00B52538" w:rsidRPr="004E7119" w:rsidRDefault="00B52538"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7A3C3605" wp14:editId="72F154A6">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68AB9"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79B196B" w14:textId="77777777" w:rsidR="00B52538" w:rsidRDefault="00B52538"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542AE3DA" w14:textId="77777777" w:rsidR="00B52538" w:rsidRPr="004E7119" w:rsidRDefault="00B52538" w:rsidP="00395E5C">
    <w:pPr>
      <w:spacing w:before="40" w:after="40"/>
      <w:rPr>
        <w:b/>
        <w:color w:val="00558C"/>
        <w:szCs w:val="18"/>
      </w:rPr>
    </w:pPr>
    <w:r w:rsidRPr="004E7119">
      <w:rPr>
        <w:b/>
        <w:color w:val="00558C"/>
        <w:szCs w:val="18"/>
      </w:rPr>
      <w:t>www.iala-aism.org</w:t>
    </w:r>
  </w:p>
  <w:p w14:paraId="0C741510" w14:textId="77777777" w:rsidR="00B52538" w:rsidRDefault="00B52538"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8CBBF" w14:textId="77777777" w:rsidR="00B52538" w:rsidRPr="00ED2A8D" w:rsidRDefault="00B52538" w:rsidP="00395E5C">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8BBF" w14:textId="77777777" w:rsidR="00B52538" w:rsidRPr="003028AF" w:rsidRDefault="00B52538" w:rsidP="003028AF">
    <w:pPr>
      <w:pStyle w:val="Footer"/>
      <w:rPr>
        <w:sz w:val="15"/>
        <w:szCs w:val="15"/>
      </w:rPr>
    </w:pPr>
  </w:p>
  <w:p w14:paraId="4C880616" w14:textId="77777777" w:rsidR="00B52538" w:rsidRDefault="00B52538" w:rsidP="00AB4A21">
    <w:pPr>
      <w:pStyle w:val="Footerportrait"/>
    </w:pPr>
  </w:p>
  <w:p w14:paraId="195E62D2" w14:textId="77777777" w:rsidR="00B52538" w:rsidRPr="00C907DF" w:rsidRDefault="002F3DD9" w:rsidP="00AB4A21">
    <w:pPr>
      <w:pStyle w:val="Footerportrait"/>
    </w:pPr>
    <w:fldSimple w:instr=" STYLEREF &quot;Document type&quot; \* MERGEFORMAT ">
      <w:r w:rsidR="00BF1119" w:rsidRPr="00BF1119">
        <w:rPr>
          <w:b w:val="0"/>
          <w:bCs/>
        </w:rPr>
        <w:t>Draft IALA Model</w:t>
      </w:r>
      <w:r w:rsidR="00BF1119">
        <w:t xml:space="preserve"> Course</w:t>
      </w:r>
    </w:fldSimple>
    <w:r w:rsidR="00B52538">
      <w:t xml:space="preserve"> </w:t>
    </w:r>
    <w:fldSimple w:instr=" STYLEREF &quot;Document number&quot; \* MERGEFORMAT ">
      <w:r w:rsidR="00BF1119">
        <w:t>L2.2.1</w:t>
      </w:r>
    </w:fldSimple>
    <w:r w:rsidR="00B52538" w:rsidRPr="00C907DF">
      <w:t xml:space="preserve"> –</w:t>
    </w:r>
    <w:r w:rsidR="00B52538">
      <w:t xml:space="preserve"> </w:t>
    </w:r>
    <w:fldSimple w:instr=" STYLEREF &quot;Document name&quot; \* MERGEFORMAT ">
      <w:r w:rsidR="00BF1119">
        <w:t>DC Power Systems</w:t>
      </w:r>
    </w:fldSimple>
    <w:r w:rsidR="00B52538">
      <w:tab/>
    </w:r>
  </w:p>
  <w:p w14:paraId="5501CA2F" w14:textId="77777777" w:rsidR="00B52538" w:rsidRPr="008D2314" w:rsidRDefault="00B52538"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BF1119">
      <w:rPr>
        <w:rStyle w:val="PageNumber"/>
        <w:noProof/>
        <w:color w:val="00558C"/>
        <w:szCs w:val="15"/>
      </w:rPr>
      <w:t>5</w:t>
    </w:r>
    <w:r w:rsidRPr="008D2314">
      <w:rPr>
        <w:rStyle w:val="PageNumber"/>
        <w:color w:val="00558C"/>
        <w:szCs w:val="15"/>
      </w:rPr>
      <w:fldChar w:fldCharType="end"/>
    </w:r>
  </w:p>
  <w:p w14:paraId="40B65A3F" w14:textId="77777777" w:rsidR="00B52538" w:rsidRPr="003028AF" w:rsidRDefault="00B52538"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BF1119" w:rsidRPr="00BF1119">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BF1119" w:rsidRPr="00BF1119">
      <w:rPr>
        <w:bCs/>
        <w:noProof/>
        <w:szCs w:val="15"/>
        <w:lang w:val="en-US"/>
      </w:rPr>
      <w:t>December</w:t>
    </w:r>
    <w:r w:rsidR="00BF1119">
      <w:rPr>
        <w:noProof/>
        <w:szCs w:val="15"/>
      </w:rPr>
      <w:t xml:space="preserve"> 20184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2B28A" w14:textId="77777777" w:rsidR="00B52538" w:rsidRPr="002C5134" w:rsidRDefault="00B52538" w:rsidP="002C5134">
    <w:pPr>
      <w:pStyle w:val="Footer"/>
      <w:rPr>
        <w:sz w:val="15"/>
        <w:szCs w:val="15"/>
      </w:rPr>
    </w:pPr>
  </w:p>
  <w:p w14:paraId="7FC814F9" w14:textId="77777777" w:rsidR="00B52538" w:rsidRDefault="00B52538" w:rsidP="00D2697A">
    <w:pPr>
      <w:pStyle w:val="Footerlandscape"/>
    </w:pPr>
  </w:p>
  <w:p w14:paraId="39D9812E" w14:textId="77777777" w:rsidR="00B52538" w:rsidRPr="00C907DF" w:rsidRDefault="002F3DD9" w:rsidP="00D2697A">
    <w:pPr>
      <w:pStyle w:val="Footerlandscape"/>
      <w:rPr>
        <w:rStyle w:val="PageNumber"/>
        <w:szCs w:val="15"/>
      </w:rPr>
    </w:pPr>
    <w:fldSimple w:instr=" STYLEREF &quot;Document type&quot; \* MERGEFORMAT ">
      <w:r w:rsidR="00BF1119" w:rsidRPr="00BF1119">
        <w:rPr>
          <w:bCs/>
          <w:noProof/>
        </w:rPr>
        <w:t>Draft IALA Model</w:t>
      </w:r>
      <w:r w:rsidR="00BF1119">
        <w:rPr>
          <w:noProof/>
        </w:rPr>
        <w:t xml:space="preserve"> Course</w:t>
      </w:r>
    </w:fldSimple>
    <w:r w:rsidR="00B52538">
      <w:t xml:space="preserve"> </w:t>
    </w:r>
    <w:fldSimple w:instr=" STYLEREF &quot;Document number&quot; \* MERGEFORMAT ">
      <w:r w:rsidR="00BF1119">
        <w:rPr>
          <w:noProof/>
        </w:rPr>
        <w:t>L2.2.1</w:t>
      </w:r>
    </w:fldSimple>
    <w:r w:rsidR="00B52538" w:rsidRPr="00C907DF">
      <w:t xml:space="preserve"> –</w:t>
    </w:r>
    <w:r w:rsidR="00B52538">
      <w:t xml:space="preserve"> </w:t>
    </w:r>
    <w:fldSimple w:instr=" STYLEREF &quot;Document name&quot; \* MERGEFORMAT ">
      <w:r w:rsidR="00BF1119">
        <w:rPr>
          <w:noProof/>
        </w:rPr>
        <w:t>DC Power Systems</w:t>
      </w:r>
    </w:fldSimple>
  </w:p>
  <w:p w14:paraId="683D8AC4" w14:textId="77777777" w:rsidR="00B52538" w:rsidRPr="00480D65" w:rsidRDefault="002F3DD9" w:rsidP="00D2697A">
    <w:pPr>
      <w:pStyle w:val="Footerlandscape"/>
    </w:pPr>
    <w:fldSimple w:instr=" STYLEREF &quot;Edition number&quot; \* MERGEFORMAT ">
      <w:r w:rsidR="00BF1119" w:rsidRPr="00BF1119">
        <w:rPr>
          <w:bCs/>
          <w:noProof/>
        </w:rPr>
        <w:t>Edition 32.0</w:t>
      </w:r>
    </w:fldSimple>
    <w:r w:rsidR="00B52538">
      <w:t xml:space="preserve">  </w:t>
    </w:r>
    <w:fldSimple w:instr=" STYLEREF &quot;Document date&quot; \* MERGEFORMAT ">
      <w:r w:rsidR="00BF1119" w:rsidRPr="00BF1119">
        <w:rPr>
          <w:bCs/>
          <w:noProof/>
        </w:rPr>
        <w:t>December</w:t>
      </w:r>
      <w:r w:rsidR="00BF1119">
        <w:rPr>
          <w:noProof/>
        </w:rPr>
        <w:t xml:space="preserve"> 20184</w:t>
      </w:r>
    </w:fldSimple>
    <w:r w:rsidR="00B52538" w:rsidRPr="00C907DF">
      <w:tab/>
    </w:r>
    <w:r w:rsidR="00B52538" w:rsidRPr="002C5134">
      <w:t xml:space="preserve">P </w:t>
    </w:r>
    <w:r w:rsidR="00B52538" w:rsidRPr="002C5134">
      <w:fldChar w:fldCharType="begin"/>
    </w:r>
    <w:r w:rsidR="00B52538" w:rsidRPr="002C5134">
      <w:instrText xml:space="preserve">PAGE  </w:instrText>
    </w:r>
    <w:r w:rsidR="00B52538" w:rsidRPr="002C5134">
      <w:fldChar w:fldCharType="separate"/>
    </w:r>
    <w:r w:rsidR="00BF1119">
      <w:rPr>
        <w:noProof/>
      </w:rPr>
      <w:t>13</w:t>
    </w:r>
    <w:r w:rsidR="00B52538"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7417D" w14:textId="77777777" w:rsidR="0075788B" w:rsidRDefault="0075788B">
      <w:r>
        <w:separator/>
      </w:r>
    </w:p>
    <w:p w14:paraId="2D9832DA" w14:textId="77777777" w:rsidR="0075788B" w:rsidRDefault="0075788B"/>
  </w:footnote>
  <w:footnote w:type="continuationSeparator" w:id="0">
    <w:p w14:paraId="2F609040" w14:textId="77777777" w:rsidR="0075788B" w:rsidRDefault="0075788B" w:rsidP="003274DB">
      <w:r>
        <w:continuationSeparator/>
      </w:r>
    </w:p>
    <w:p w14:paraId="268AB879" w14:textId="77777777" w:rsidR="0075788B" w:rsidRDefault="0075788B"/>
    <w:p w14:paraId="32D3CFE7" w14:textId="77777777" w:rsidR="0075788B" w:rsidRDefault="0075788B"/>
    <w:p w14:paraId="02DB9183" w14:textId="77777777" w:rsidR="0075788B" w:rsidRDefault="007578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3844C" w14:textId="77777777" w:rsidR="00B52538" w:rsidRDefault="0075788B">
    <w:pPr>
      <w:pStyle w:val="Header"/>
    </w:pPr>
    <w:r>
      <w:rPr>
        <w:noProof/>
      </w:rPr>
      <w:pict w14:anchorId="49FB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2558649">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0D8E17">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6D41E" w14:textId="77777777" w:rsidR="00B52538" w:rsidRDefault="0075788B">
    <w:pPr>
      <w:pStyle w:val="Header"/>
    </w:pPr>
    <w:r>
      <w:rPr>
        <w:noProof/>
      </w:rPr>
      <w:pict w14:anchorId="12B828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45233" w14:textId="77777777" w:rsidR="00B52538" w:rsidRDefault="0075788B" w:rsidP="00480D65">
    <w:pPr>
      <w:pStyle w:val="Header"/>
    </w:pPr>
    <w:r>
      <w:rPr>
        <w:noProof/>
      </w:rPr>
      <w:pict w14:anchorId="3DF554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52538">
      <w:rPr>
        <w:noProof/>
        <w:lang w:val="en-IE" w:eastAsia="en-IE"/>
      </w:rPr>
      <w:drawing>
        <wp:anchor distT="0" distB="0" distL="114300" distR="114300" simplePos="0" relativeHeight="251792384" behindDoc="1" locked="0" layoutInCell="1" allowOverlap="1" wp14:anchorId="07C96B9D" wp14:editId="55321E61">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7EC45FDA">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12012" w14:textId="77777777" w:rsidR="00B52538" w:rsidRDefault="0075788B">
    <w:pPr>
      <w:pStyle w:val="Header"/>
    </w:pPr>
    <w:r>
      <w:rPr>
        <w:noProof/>
      </w:rPr>
      <w:pict w14:anchorId="4E9E2E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13BDF" w14:textId="4269473F" w:rsidR="00B52538" w:rsidRPr="00ED2A8D" w:rsidRDefault="0075788B" w:rsidP="00BF1119">
    <w:pPr>
      <w:pStyle w:val="Header"/>
      <w:jc w:val="right"/>
    </w:pPr>
    <w:r>
      <w:rPr>
        <w:noProof/>
      </w:rPr>
      <w:pict w14:anchorId="5110CD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52538" w:rsidRPr="00442889">
      <w:rPr>
        <w:noProof/>
        <w:lang w:val="en-IE" w:eastAsia="en-IE"/>
      </w:rPr>
      <w:drawing>
        <wp:anchor distT="0" distB="0" distL="114300" distR="114300" simplePos="0" relativeHeight="251657214" behindDoc="1" locked="0" layoutInCell="1" allowOverlap="1" wp14:anchorId="0CABED67" wp14:editId="3ABF503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F1119">
      <w:t>ENG8-10.13.2</w:t>
    </w:r>
  </w:p>
  <w:p w14:paraId="5D22BA5E" w14:textId="77777777" w:rsidR="00B52538" w:rsidRPr="00ED2A8D" w:rsidRDefault="00B52538" w:rsidP="008747E0">
    <w:pPr>
      <w:pStyle w:val="Header"/>
    </w:pPr>
  </w:p>
  <w:p w14:paraId="1854989E" w14:textId="77777777" w:rsidR="00B52538" w:rsidRDefault="00B52538" w:rsidP="008747E0">
    <w:pPr>
      <w:pStyle w:val="Header"/>
    </w:pPr>
  </w:p>
  <w:p w14:paraId="006FB188" w14:textId="77777777" w:rsidR="00B52538" w:rsidRDefault="00B52538" w:rsidP="008747E0">
    <w:pPr>
      <w:pStyle w:val="Header"/>
    </w:pPr>
  </w:p>
  <w:p w14:paraId="57FA507F" w14:textId="77777777" w:rsidR="00B52538" w:rsidRDefault="00B52538" w:rsidP="008747E0">
    <w:pPr>
      <w:pStyle w:val="Header"/>
    </w:pPr>
  </w:p>
  <w:p w14:paraId="38EF0AC7" w14:textId="77777777" w:rsidR="00B52538" w:rsidRDefault="00B52538" w:rsidP="008747E0">
    <w:pPr>
      <w:pStyle w:val="Header"/>
    </w:pPr>
  </w:p>
  <w:p w14:paraId="457D5626" w14:textId="77777777" w:rsidR="00B52538" w:rsidRDefault="00B52538" w:rsidP="008747E0">
    <w:pPr>
      <w:pStyle w:val="Header"/>
    </w:pPr>
    <w:r>
      <w:rPr>
        <w:noProof/>
        <w:lang w:val="en-IE" w:eastAsia="en-IE"/>
      </w:rPr>
      <w:drawing>
        <wp:anchor distT="0" distB="0" distL="114300" distR="114300" simplePos="0" relativeHeight="251656189" behindDoc="1" locked="0" layoutInCell="1" allowOverlap="1" wp14:anchorId="58748ED1" wp14:editId="0A97BD0C">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745ED22F" w14:textId="77777777" w:rsidR="00B52538" w:rsidRPr="00ED2A8D" w:rsidRDefault="00B52538" w:rsidP="008747E0">
    <w:pPr>
      <w:pStyle w:val="Header"/>
    </w:pPr>
  </w:p>
  <w:p w14:paraId="74B241DE" w14:textId="77777777" w:rsidR="00B52538" w:rsidRPr="00ED2A8D" w:rsidRDefault="00B52538"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D380" w14:textId="77777777" w:rsidR="00B52538" w:rsidRDefault="0075788B">
    <w:pPr>
      <w:pStyle w:val="Header"/>
    </w:pPr>
    <w:r>
      <w:rPr>
        <w:noProof/>
      </w:rPr>
      <w:pict w14:anchorId="2F4967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E201B49">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C3017" w14:textId="77777777" w:rsidR="00B52538" w:rsidRDefault="0075788B">
    <w:pPr>
      <w:pStyle w:val="Header"/>
    </w:pPr>
    <w:r>
      <w:rPr>
        <w:noProof/>
      </w:rPr>
      <w:pict w14:anchorId="20C384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7ABF4F5">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E3D77" w14:textId="77777777" w:rsidR="00B52538" w:rsidRPr="00ED2A8D" w:rsidRDefault="0075788B" w:rsidP="008747E0">
    <w:pPr>
      <w:pStyle w:val="Header"/>
    </w:pPr>
    <w:r>
      <w:rPr>
        <w:noProof/>
      </w:rPr>
      <w:pict w14:anchorId="6AE0F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4ADD09C">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52538">
      <w:rPr>
        <w:noProof/>
        <w:lang w:val="en-IE" w:eastAsia="en-IE"/>
      </w:rPr>
      <w:drawing>
        <wp:anchor distT="0" distB="0" distL="114300" distR="114300" simplePos="0" relativeHeight="251658752" behindDoc="1" locked="0" layoutInCell="1" allowOverlap="1" wp14:anchorId="2B28C2B8" wp14:editId="55C2E2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F8AE90" w14:textId="77777777" w:rsidR="00B52538" w:rsidRPr="00ED2A8D" w:rsidRDefault="00B52538" w:rsidP="008747E0">
    <w:pPr>
      <w:pStyle w:val="Header"/>
    </w:pPr>
  </w:p>
  <w:p w14:paraId="454D83DC" w14:textId="77777777" w:rsidR="00B52538" w:rsidRDefault="00B52538" w:rsidP="008747E0">
    <w:pPr>
      <w:pStyle w:val="Header"/>
    </w:pPr>
  </w:p>
  <w:p w14:paraId="49C85594" w14:textId="77777777" w:rsidR="00B52538" w:rsidRDefault="00B52538" w:rsidP="008747E0">
    <w:pPr>
      <w:pStyle w:val="Header"/>
    </w:pPr>
  </w:p>
  <w:p w14:paraId="2587F39F" w14:textId="77777777" w:rsidR="00B52538" w:rsidRDefault="00B52538" w:rsidP="008747E0">
    <w:pPr>
      <w:pStyle w:val="Header"/>
    </w:pPr>
  </w:p>
  <w:p w14:paraId="6B99E0F8" w14:textId="77777777" w:rsidR="00B52538" w:rsidRPr="00441393" w:rsidRDefault="00B52538" w:rsidP="00441393">
    <w:pPr>
      <w:pStyle w:val="Contents"/>
    </w:pPr>
    <w:r>
      <w:t>DOCUMENT HISTORY</w:t>
    </w:r>
  </w:p>
  <w:p w14:paraId="09586B81" w14:textId="77777777" w:rsidR="00B52538" w:rsidRPr="00ED2A8D" w:rsidRDefault="00B52538" w:rsidP="008747E0">
    <w:pPr>
      <w:pStyle w:val="Header"/>
    </w:pPr>
  </w:p>
  <w:p w14:paraId="2020EC70" w14:textId="77777777" w:rsidR="00B52538" w:rsidRPr="00AC33A2" w:rsidRDefault="00B52538"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B464" w14:textId="77777777" w:rsidR="00B52538" w:rsidRDefault="0075788B">
    <w:pPr>
      <w:pStyle w:val="Header"/>
    </w:pPr>
    <w:r>
      <w:rPr>
        <w:noProof/>
      </w:rPr>
      <w:pict w14:anchorId="308040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327F312">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566F0" w14:textId="77777777" w:rsidR="00B52538" w:rsidRDefault="0075788B">
    <w:pPr>
      <w:pStyle w:val="Header"/>
    </w:pPr>
    <w:r>
      <w:rPr>
        <w:noProof/>
      </w:rPr>
      <w:pict w14:anchorId="6EA4DA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567603">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BCF2" w14:textId="77777777" w:rsidR="00B52538" w:rsidRPr="00ED2A8D" w:rsidRDefault="0075788B" w:rsidP="008747E0">
    <w:pPr>
      <w:pStyle w:val="Header"/>
    </w:pPr>
    <w:r>
      <w:rPr>
        <w:noProof/>
      </w:rPr>
      <w:pict w14:anchorId="20FA2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EEB6E4">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52538">
      <w:rPr>
        <w:noProof/>
        <w:lang w:val="en-IE" w:eastAsia="en-IE"/>
      </w:rPr>
      <w:drawing>
        <wp:anchor distT="0" distB="0" distL="114300" distR="114300" simplePos="0" relativeHeight="251674624" behindDoc="1" locked="0" layoutInCell="1" allowOverlap="1" wp14:anchorId="38EB219E" wp14:editId="2F758D9B">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927AC2" w14:textId="77777777" w:rsidR="00B52538" w:rsidRPr="00ED2A8D" w:rsidRDefault="00B52538" w:rsidP="008747E0">
    <w:pPr>
      <w:pStyle w:val="Header"/>
    </w:pPr>
  </w:p>
  <w:p w14:paraId="777C6593" w14:textId="77777777" w:rsidR="00B52538" w:rsidRDefault="00B52538" w:rsidP="008747E0">
    <w:pPr>
      <w:pStyle w:val="Header"/>
    </w:pPr>
  </w:p>
  <w:p w14:paraId="7A51B767" w14:textId="77777777" w:rsidR="00B52538" w:rsidRDefault="00B52538" w:rsidP="008747E0">
    <w:pPr>
      <w:pStyle w:val="Header"/>
    </w:pPr>
  </w:p>
  <w:p w14:paraId="2BF5E620" w14:textId="77777777" w:rsidR="00B52538" w:rsidRDefault="00B52538" w:rsidP="008747E0">
    <w:pPr>
      <w:pStyle w:val="Header"/>
    </w:pPr>
  </w:p>
  <w:p w14:paraId="138A2F45" w14:textId="77777777" w:rsidR="00B52538" w:rsidRPr="00441393" w:rsidRDefault="00B52538" w:rsidP="00441393">
    <w:pPr>
      <w:pStyle w:val="Contents"/>
    </w:pPr>
    <w:r>
      <w:t>CONTENTS</w:t>
    </w:r>
  </w:p>
  <w:p w14:paraId="37443525" w14:textId="77777777" w:rsidR="00B52538" w:rsidRPr="00ED2A8D" w:rsidRDefault="00B52538" w:rsidP="008747E0">
    <w:pPr>
      <w:pStyle w:val="Header"/>
    </w:pPr>
  </w:p>
  <w:p w14:paraId="4EB7A66E" w14:textId="77777777" w:rsidR="00B52538" w:rsidRPr="00AC33A2" w:rsidRDefault="00B52538"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E1731" w14:textId="77777777" w:rsidR="00B52538" w:rsidRDefault="0075788B">
    <w:pPr>
      <w:pStyle w:val="Header"/>
    </w:pPr>
    <w:r>
      <w:rPr>
        <w:noProof/>
      </w:rPr>
      <w:pict w14:anchorId="4BC639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E9F1E1B">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09AA5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2F67E50"/>
    <w:lvl w:ilvl="0">
      <w:start w:val="1"/>
      <w:numFmt w:val="decimal"/>
      <w:lvlText w:val="%1."/>
      <w:lvlJc w:val="left"/>
      <w:pPr>
        <w:tabs>
          <w:tab w:val="num" w:pos="1800"/>
        </w:tabs>
        <w:ind w:left="1800" w:hanging="360"/>
      </w:pPr>
    </w:lvl>
  </w:abstractNum>
  <w:abstractNum w:abstractNumId="2">
    <w:nsid w:val="FFFFFF7D"/>
    <w:multiLevelType w:val="singleLevel"/>
    <w:tmpl w:val="235625FE"/>
    <w:lvl w:ilvl="0">
      <w:start w:val="1"/>
      <w:numFmt w:val="decimal"/>
      <w:lvlText w:val="%1."/>
      <w:lvlJc w:val="left"/>
      <w:pPr>
        <w:tabs>
          <w:tab w:val="num" w:pos="1440"/>
        </w:tabs>
        <w:ind w:left="1440" w:hanging="360"/>
      </w:pPr>
    </w:lvl>
  </w:abstractNum>
  <w:abstractNum w:abstractNumId="3">
    <w:nsid w:val="FFFFFF7F"/>
    <w:multiLevelType w:val="singleLevel"/>
    <w:tmpl w:val="FCF62216"/>
    <w:lvl w:ilvl="0">
      <w:start w:val="1"/>
      <w:numFmt w:val="decimal"/>
      <w:lvlText w:val="%1."/>
      <w:lvlJc w:val="left"/>
      <w:pPr>
        <w:tabs>
          <w:tab w:val="num" w:pos="720"/>
        </w:tabs>
        <w:ind w:left="720" w:hanging="360"/>
      </w:pPr>
    </w:lvl>
  </w:abstractNum>
  <w:abstractNum w:abstractNumId="4">
    <w:nsid w:val="FFFFFF80"/>
    <w:multiLevelType w:val="singleLevel"/>
    <w:tmpl w:val="CB947E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4050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18D2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50600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230E1AE"/>
    <w:lvl w:ilvl="0">
      <w:start w:val="1"/>
      <w:numFmt w:val="bullet"/>
      <w:lvlText w:val=""/>
      <w:lvlJc w:val="left"/>
      <w:pPr>
        <w:tabs>
          <w:tab w:val="num" w:pos="360"/>
        </w:tabs>
        <w:ind w:left="360" w:hanging="360"/>
      </w:pPr>
      <w:rPr>
        <w:rFonts w:ascii="Symbol" w:hAnsi="Symbol" w:hint="default"/>
      </w:rPr>
    </w:lvl>
  </w:abstractNum>
  <w:abstractNum w:abstractNumId="10">
    <w:nsid w:val="074633BE"/>
    <w:multiLevelType w:val="multilevel"/>
    <w:tmpl w:val="808E3BA8"/>
    <w:lvl w:ilvl="0">
      <w:start w:val="1"/>
      <w:numFmt w:val="decimal"/>
      <w:lvlText w:val="%1."/>
      <w:lvlJc w:val="left"/>
      <w:pPr>
        <w:ind w:left="709" w:hanging="709"/>
      </w:pPr>
      <w:rPr>
        <w:rFonts w:asciiTheme="minorHAnsi" w:hAnsiTheme="minorHAnsi" w:hint="default"/>
        <w:b/>
        <w:i w:val="0"/>
        <w:color w:val="00AFAA"/>
        <w:sz w:val="28"/>
      </w:rPr>
    </w:lvl>
    <w:lvl w:ilvl="1">
      <w:start w:val="1"/>
      <w:numFmt w:val="decimal"/>
      <w:lvlText w:val="%1.%2."/>
      <w:lvlJc w:val="left"/>
      <w:pPr>
        <w:ind w:left="851" w:hanging="851"/>
      </w:pPr>
      <w:rPr>
        <w:rFonts w:asciiTheme="minorHAnsi" w:hAnsiTheme="minorHAnsi" w:hint="default"/>
        <w:b/>
        <w:i w:val="0"/>
        <w:color w:val="00AFAA"/>
        <w:sz w:val="24"/>
      </w:rPr>
    </w:lvl>
    <w:lvl w:ilvl="2">
      <w:start w:val="1"/>
      <w:numFmt w:val="decimal"/>
      <w:lvlText w:val="%1.%2.%3."/>
      <w:lvlJc w:val="left"/>
      <w:pPr>
        <w:tabs>
          <w:tab w:val="num" w:pos="0"/>
        </w:tabs>
        <w:ind w:left="992" w:hanging="992"/>
      </w:pPr>
      <w:rPr>
        <w:rFonts w:asciiTheme="minorHAnsi" w:hAnsiTheme="minorHAnsi" w:hint="default"/>
        <w:b/>
        <w:i w:val="0"/>
        <w:color w:val="00AFAA"/>
        <w:sz w:val="24"/>
      </w:rPr>
    </w:lvl>
    <w:lvl w:ilvl="3">
      <w:start w:val="1"/>
      <w:numFmt w:val="decimal"/>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4902BF3"/>
    <w:multiLevelType w:val="multilevel"/>
    <w:tmpl w:val="74042B8A"/>
    <w:lvl w:ilvl="0">
      <w:start w:val="1"/>
      <w:numFmt w:val="decimal"/>
      <w:lvlText w:val="%1"/>
      <w:lvlJc w:val="left"/>
      <w:pPr>
        <w:tabs>
          <w:tab w:val="num" w:pos="0"/>
        </w:tabs>
        <w:ind w:left="425" w:hanging="425"/>
      </w:pPr>
      <w:rPr>
        <w:rFonts w:asciiTheme="minorHAnsi" w:hAnsiTheme="minorHAnsi" w:hint="default"/>
        <w:b w:val="0"/>
        <w:i w:val="0"/>
        <w:caps w:val="0"/>
        <w:strike w:val="0"/>
        <w:dstrike w:val="0"/>
        <w:vanish w:val="0"/>
        <w:sz w:val="22"/>
        <w:vertAlign w:val="baseline"/>
      </w:rPr>
    </w:lvl>
    <w:lvl w:ilvl="1">
      <w:start w:val="1"/>
      <w:numFmt w:val="lowerLetter"/>
      <w:lvlText w:val="%2"/>
      <w:lvlJc w:val="left"/>
      <w:pPr>
        <w:tabs>
          <w:tab w:val="num" w:pos="0"/>
        </w:tabs>
        <w:ind w:left="851" w:hanging="426"/>
      </w:pPr>
      <w:rPr>
        <w:rFonts w:asciiTheme="minorHAnsi" w:hAnsiTheme="minorHAnsi" w:hint="default"/>
        <w:b w:val="0"/>
        <w:i w:val="0"/>
        <w:caps w:val="0"/>
        <w:strike w:val="0"/>
        <w:dstrike w:val="0"/>
        <w:vanish w:val="0"/>
        <w:sz w:val="22"/>
        <w:vertAlign w:val="baseline"/>
      </w:rPr>
    </w:lvl>
    <w:lvl w:ilvl="2">
      <w:start w:val="1"/>
      <w:numFmt w:val="lowerRoman"/>
      <w:lvlText w:val="%3"/>
      <w:lvlJc w:val="left"/>
      <w:pPr>
        <w:tabs>
          <w:tab w:val="num" w:pos="0"/>
        </w:tabs>
        <w:ind w:left="1276" w:hanging="425"/>
      </w:pPr>
      <w:rPr>
        <w:rFonts w:asciiTheme="minorHAnsi" w:hAnsiTheme="minorHAnsi"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63555E8"/>
    <w:multiLevelType w:val="multilevel"/>
    <w:tmpl w:val="996C28FA"/>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4">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13"/>
  </w:num>
  <w:num w:numId="4">
    <w:abstractNumId w:val="15"/>
  </w:num>
  <w:num w:numId="5">
    <w:abstractNumId w:val="11"/>
  </w:num>
  <w:num w:numId="6">
    <w:abstractNumId w:val="19"/>
  </w:num>
  <w:num w:numId="7">
    <w:abstractNumId w:val="24"/>
  </w:num>
  <w:num w:numId="8">
    <w:abstractNumId w:val="34"/>
  </w:num>
  <w:num w:numId="9">
    <w:abstractNumId w:val="30"/>
  </w:num>
  <w:num w:numId="10">
    <w:abstractNumId w:val="22"/>
  </w:num>
  <w:num w:numId="11">
    <w:abstractNumId w:val="18"/>
  </w:num>
  <w:num w:numId="12">
    <w:abstractNumId w:val="12"/>
  </w:num>
  <w:num w:numId="13">
    <w:abstractNumId w:val="31"/>
  </w:num>
  <w:num w:numId="14">
    <w:abstractNumId w:val="8"/>
  </w:num>
  <w:num w:numId="15">
    <w:abstractNumId w:val="16"/>
  </w:num>
  <w:num w:numId="16">
    <w:abstractNumId w:val="14"/>
  </w:num>
  <w:num w:numId="17">
    <w:abstractNumId w:val="20"/>
  </w:num>
  <w:num w:numId="18">
    <w:abstractNumId w:val="21"/>
  </w:num>
  <w:num w:numId="19">
    <w:abstractNumId w:val="23"/>
  </w:num>
  <w:num w:numId="20">
    <w:abstractNumId w:val="28"/>
  </w:num>
  <w:num w:numId="21">
    <w:abstractNumId w:val="32"/>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0"/>
  </w:num>
  <w:num w:numId="29">
    <w:abstractNumId w:val="1"/>
  </w:num>
  <w:num w:numId="30">
    <w:abstractNumId w:val="2"/>
  </w:num>
  <w:num w:numId="31">
    <w:abstractNumId w:val="4"/>
  </w:num>
  <w:num w:numId="32">
    <w:abstractNumId w:val="5"/>
  </w:num>
  <w:num w:numId="33">
    <w:abstractNumId w:val="6"/>
  </w:num>
  <w:num w:numId="34">
    <w:abstractNumId w:val="7"/>
  </w:num>
  <w:num w:numId="35">
    <w:abstractNumId w:val="3"/>
  </w:num>
  <w:num w:numId="36">
    <w:abstractNumId w:val="9"/>
  </w:num>
  <w:num w:numId="37">
    <w:abstractNumId w:val="26"/>
  </w:num>
  <w:num w:numId="38">
    <w:abstractNumId w:val="27"/>
  </w:num>
  <w:num w:numId="39">
    <w:abstractNumId w:val="29"/>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31"/>
  </w:num>
  <w:num w:numId="43">
    <w:abstractNumId w:val="31"/>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B1D"/>
    <w:rsid w:val="000174F9"/>
    <w:rsid w:val="00024972"/>
    <w:rsid w:val="000249C2"/>
    <w:rsid w:val="000258F6"/>
    <w:rsid w:val="000379A7"/>
    <w:rsid w:val="00040EB8"/>
    <w:rsid w:val="0005255B"/>
    <w:rsid w:val="000537D0"/>
    <w:rsid w:val="00057B6D"/>
    <w:rsid w:val="00061A7B"/>
    <w:rsid w:val="0008654C"/>
    <w:rsid w:val="00087B3C"/>
    <w:rsid w:val="000904ED"/>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37C0"/>
    <w:rsid w:val="00133BC5"/>
    <w:rsid w:val="001349DB"/>
    <w:rsid w:val="00136E58"/>
    <w:rsid w:val="001423C5"/>
    <w:rsid w:val="0014573C"/>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4E78"/>
    <w:rsid w:val="002974BA"/>
    <w:rsid w:val="002A29D4"/>
    <w:rsid w:val="002B598C"/>
    <w:rsid w:val="002C5134"/>
    <w:rsid w:val="002C7B21"/>
    <w:rsid w:val="002E22F4"/>
    <w:rsid w:val="002E4993"/>
    <w:rsid w:val="002E5BAC"/>
    <w:rsid w:val="002E7635"/>
    <w:rsid w:val="002F265A"/>
    <w:rsid w:val="002F3536"/>
    <w:rsid w:val="002F3DD9"/>
    <w:rsid w:val="003028AF"/>
    <w:rsid w:val="00305EFE"/>
    <w:rsid w:val="00313D85"/>
    <w:rsid w:val="0031400E"/>
    <w:rsid w:val="00315CE3"/>
    <w:rsid w:val="00320639"/>
    <w:rsid w:val="00321D25"/>
    <w:rsid w:val="003251FE"/>
    <w:rsid w:val="003274DB"/>
    <w:rsid w:val="00327FBF"/>
    <w:rsid w:val="0036382D"/>
    <w:rsid w:val="00375C78"/>
    <w:rsid w:val="00380350"/>
    <w:rsid w:val="00380B4E"/>
    <w:rsid w:val="003816E4"/>
    <w:rsid w:val="00383EE9"/>
    <w:rsid w:val="003840BF"/>
    <w:rsid w:val="0038528A"/>
    <w:rsid w:val="0038629E"/>
    <w:rsid w:val="00395E5C"/>
    <w:rsid w:val="003A368B"/>
    <w:rsid w:val="003A7759"/>
    <w:rsid w:val="003B03EA"/>
    <w:rsid w:val="003C7C34"/>
    <w:rsid w:val="003D0F37"/>
    <w:rsid w:val="003D2BE7"/>
    <w:rsid w:val="003D5150"/>
    <w:rsid w:val="003E3151"/>
    <w:rsid w:val="003F191B"/>
    <w:rsid w:val="003F1C3A"/>
    <w:rsid w:val="003F1ECC"/>
    <w:rsid w:val="0042518D"/>
    <w:rsid w:val="0042639D"/>
    <w:rsid w:val="004332D9"/>
    <w:rsid w:val="00434423"/>
    <w:rsid w:val="00441393"/>
    <w:rsid w:val="00447CF0"/>
    <w:rsid w:val="00456F10"/>
    <w:rsid w:val="00465491"/>
    <w:rsid w:val="00480D65"/>
    <w:rsid w:val="0049264E"/>
    <w:rsid w:val="00492A8D"/>
    <w:rsid w:val="004A7F8A"/>
    <w:rsid w:val="004B0D41"/>
    <w:rsid w:val="004C7AEB"/>
    <w:rsid w:val="004D0799"/>
    <w:rsid w:val="004E1D57"/>
    <w:rsid w:val="004E2F16"/>
    <w:rsid w:val="004E7E40"/>
    <w:rsid w:val="00502CB4"/>
    <w:rsid w:val="00503044"/>
    <w:rsid w:val="00513460"/>
    <w:rsid w:val="00523666"/>
    <w:rsid w:val="00526234"/>
    <w:rsid w:val="00557434"/>
    <w:rsid w:val="00580763"/>
    <w:rsid w:val="00595415"/>
    <w:rsid w:val="00597652"/>
    <w:rsid w:val="005A080B"/>
    <w:rsid w:val="005B12A5"/>
    <w:rsid w:val="005B2163"/>
    <w:rsid w:val="005C161A"/>
    <w:rsid w:val="005C1BCB"/>
    <w:rsid w:val="005C2216"/>
    <w:rsid w:val="005C2312"/>
    <w:rsid w:val="005C299E"/>
    <w:rsid w:val="005C4735"/>
    <w:rsid w:val="005C5C63"/>
    <w:rsid w:val="005C71FF"/>
    <w:rsid w:val="005D304B"/>
    <w:rsid w:val="005D6E5D"/>
    <w:rsid w:val="005E3989"/>
    <w:rsid w:val="005E4659"/>
    <w:rsid w:val="005E6557"/>
    <w:rsid w:val="005F1386"/>
    <w:rsid w:val="005F17C2"/>
    <w:rsid w:val="005F3D69"/>
    <w:rsid w:val="005F77AA"/>
    <w:rsid w:val="006127AC"/>
    <w:rsid w:val="00617F1B"/>
    <w:rsid w:val="00634A78"/>
    <w:rsid w:val="00642025"/>
    <w:rsid w:val="0065107F"/>
    <w:rsid w:val="00651526"/>
    <w:rsid w:val="00653BD4"/>
    <w:rsid w:val="00666061"/>
    <w:rsid w:val="00667424"/>
    <w:rsid w:val="00667792"/>
    <w:rsid w:val="00671677"/>
    <w:rsid w:val="00674D42"/>
    <w:rsid w:val="00674DCF"/>
    <w:rsid w:val="006750F2"/>
    <w:rsid w:val="00681B7F"/>
    <w:rsid w:val="0068553C"/>
    <w:rsid w:val="00685F34"/>
    <w:rsid w:val="006975A8"/>
    <w:rsid w:val="006A2EC5"/>
    <w:rsid w:val="006C1863"/>
    <w:rsid w:val="006E0818"/>
    <w:rsid w:val="006E0E7D"/>
    <w:rsid w:val="006F032D"/>
    <w:rsid w:val="006F1C14"/>
    <w:rsid w:val="007121FA"/>
    <w:rsid w:val="0072737A"/>
    <w:rsid w:val="00731DEE"/>
    <w:rsid w:val="007342FE"/>
    <w:rsid w:val="00736C46"/>
    <w:rsid w:val="0074704E"/>
    <w:rsid w:val="00750AF1"/>
    <w:rsid w:val="007519FD"/>
    <w:rsid w:val="007542FF"/>
    <w:rsid w:val="0075788B"/>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2B1D"/>
    <w:rsid w:val="007E30DF"/>
    <w:rsid w:val="007F2315"/>
    <w:rsid w:val="007F7544"/>
    <w:rsid w:val="00800995"/>
    <w:rsid w:val="00815E10"/>
    <w:rsid w:val="00825631"/>
    <w:rsid w:val="008326B2"/>
    <w:rsid w:val="00846831"/>
    <w:rsid w:val="0084683E"/>
    <w:rsid w:val="008533FB"/>
    <w:rsid w:val="00860DC3"/>
    <w:rsid w:val="00864E45"/>
    <w:rsid w:val="00865532"/>
    <w:rsid w:val="008737D3"/>
    <w:rsid w:val="008747E0"/>
    <w:rsid w:val="00876841"/>
    <w:rsid w:val="008827A8"/>
    <w:rsid w:val="00882B3C"/>
    <w:rsid w:val="00883AE3"/>
    <w:rsid w:val="0088489E"/>
    <w:rsid w:val="008972C3"/>
    <w:rsid w:val="008C33B5"/>
    <w:rsid w:val="008C5B48"/>
    <w:rsid w:val="008D1B79"/>
    <w:rsid w:val="008D2314"/>
    <w:rsid w:val="008E1F69"/>
    <w:rsid w:val="008E54F8"/>
    <w:rsid w:val="008E5E93"/>
    <w:rsid w:val="008F3638"/>
    <w:rsid w:val="008F57D8"/>
    <w:rsid w:val="00902834"/>
    <w:rsid w:val="00913B44"/>
    <w:rsid w:val="00914E26"/>
    <w:rsid w:val="0091590F"/>
    <w:rsid w:val="0091794A"/>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2744"/>
    <w:rsid w:val="009C609E"/>
    <w:rsid w:val="009E16EC"/>
    <w:rsid w:val="009E4A4D"/>
    <w:rsid w:val="009F081F"/>
    <w:rsid w:val="00A03913"/>
    <w:rsid w:val="00A13E56"/>
    <w:rsid w:val="00A24838"/>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D79B9"/>
    <w:rsid w:val="00AE65F1"/>
    <w:rsid w:val="00AE6BB4"/>
    <w:rsid w:val="00AE74AD"/>
    <w:rsid w:val="00AF159C"/>
    <w:rsid w:val="00B01873"/>
    <w:rsid w:val="00B03F1C"/>
    <w:rsid w:val="00B17253"/>
    <w:rsid w:val="00B20F1A"/>
    <w:rsid w:val="00B31A41"/>
    <w:rsid w:val="00B3209E"/>
    <w:rsid w:val="00B40199"/>
    <w:rsid w:val="00B502FF"/>
    <w:rsid w:val="00B52538"/>
    <w:rsid w:val="00B552CA"/>
    <w:rsid w:val="00B57BEF"/>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21FE"/>
    <w:rsid w:val="00BD7EE1"/>
    <w:rsid w:val="00BE5568"/>
    <w:rsid w:val="00BF1119"/>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5E46"/>
    <w:rsid w:val="00CF79CF"/>
    <w:rsid w:val="00D1463A"/>
    <w:rsid w:val="00D16B8E"/>
    <w:rsid w:val="00D2138C"/>
    <w:rsid w:val="00D216A5"/>
    <w:rsid w:val="00D2697A"/>
    <w:rsid w:val="00D31339"/>
    <w:rsid w:val="00D347D9"/>
    <w:rsid w:val="00D36983"/>
    <w:rsid w:val="00D3700C"/>
    <w:rsid w:val="00D51242"/>
    <w:rsid w:val="00D653B1"/>
    <w:rsid w:val="00D74AE1"/>
    <w:rsid w:val="00D849BD"/>
    <w:rsid w:val="00D85124"/>
    <w:rsid w:val="00D865A8"/>
    <w:rsid w:val="00D92C2D"/>
    <w:rsid w:val="00D95BDA"/>
    <w:rsid w:val="00DA17CD"/>
    <w:rsid w:val="00DB25B3"/>
    <w:rsid w:val="00DB50E4"/>
    <w:rsid w:val="00DC48A5"/>
    <w:rsid w:val="00DC542F"/>
    <w:rsid w:val="00DC6D2F"/>
    <w:rsid w:val="00DE0893"/>
    <w:rsid w:val="00DE2814"/>
    <w:rsid w:val="00DF2E96"/>
    <w:rsid w:val="00DF55A6"/>
    <w:rsid w:val="00E01272"/>
    <w:rsid w:val="00E03846"/>
    <w:rsid w:val="00E13819"/>
    <w:rsid w:val="00E14AC9"/>
    <w:rsid w:val="00E20A7D"/>
    <w:rsid w:val="00E27A2F"/>
    <w:rsid w:val="00E42A94"/>
    <w:rsid w:val="00E44BE8"/>
    <w:rsid w:val="00E458BF"/>
    <w:rsid w:val="00E4733B"/>
    <w:rsid w:val="00E52380"/>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2036E"/>
    <w:rsid w:val="00F41744"/>
    <w:rsid w:val="00F42554"/>
    <w:rsid w:val="00F51F52"/>
    <w:rsid w:val="00F527AC"/>
    <w:rsid w:val="00F61D83"/>
    <w:rsid w:val="00F65DD1"/>
    <w:rsid w:val="00F70611"/>
    <w:rsid w:val="00F707B3"/>
    <w:rsid w:val="00F71135"/>
    <w:rsid w:val="00F77615"/>
    <w:rsid w:val="00F85AF0"/>
    <w:rsid w:val="00F90461"/>
    <w:rsid w:val="00FB16A8"/>
    <w:rsid w:val="00FB51A6"/>
    <w:rsid w:val="00FC378B"/>
    <w:rsid w:val="00FC3977"/>
    <w:rsid w:val="00FD2F16"/>
    <w:rsid w:val="00FD5561"/>
    <w:rsid w:val="00FD6065"/>
    <w:rsid w:val="00FE55B9"/>
    <w:rsid w:val="00FF20C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6C59F93B"/>
  <w15:docId w15:val="{55BE5E85-163B-4F14-B928-61B573B4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20"/>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20"/>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20"/>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20"/>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sz w:val="22"/>
    </w:rPr>
  </w:style>
  <w:style w:type="paragraph" w:customStyle="1" w:styleId="Bullet2">
    <w:name w:val="Bullet 2"/>
    <w:basedOn w:val="Normal"/>
    <w:link w:val="Bullet2Char"/>
    <w:qFormat/>
    <w:rsid w:val="003840BF"/>
    <w:pPr>
      <w:numPr>
        <w:numId w:val="8"/>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5"/>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5"/>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5"/>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8"/>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8"/>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8"/>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8"/>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4"/>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6"/>
      </w:numPr>
      <w:spacing w:after="240"/>
      <w:ind w:left="992" w:hanging="992"/>
    </w:pPr>
  </w:style>
  <w:style w:type="paragraph" w:styleId="ListNumber">
    <w:name w:val="List Number"/>
    <w:basedOn w:val="Normal"/>
    <w:rsid w:val="00C52B00"/>
    <w:pPr>
      <w:numPr>
        <w:numId w:val="14"/>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2"/>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9"/>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43"/>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9"/>
      </w:numPr>
    </w:pPr>
  </w:style>
  <w:style w:type="paragraph" w:customStyle="1" w:styleId="AnnexBHead3">
    <w:name w:val="Annex B Head 3"/>
    <w:basedOn w:val="AnnexAHead3"/>
    <w:next w:val="BodyText"/>
    <w:rsid w:val="00C52B00"/>
    <w:pPr>
      <w:numPr>
        <w:numId w:val="19"/>
      </w:numPr>
    </w:pPr>
  </w:style>
  <w:style w:type="paragraph" w:customStyle="1" w:styleId="AnnexBHead4">
    <w:name w:val="Annex B Head 4"/>
    <w:basedOn w:val="AnnexAHead4"/>
    <w:next w:val="BodyText"/>
    <w:rsid w:val="00C52B00"/>
    <w:pPr>
      <w:numPr>
        <w:numId w:val="19"/>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21"/>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3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5"/>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41"/>
      </w:numPr>
      <w:tabs>
        <w:tab w:val="clear" w:pos="0"/>
      </w:tabs>
      <w:spacing w:after="60"/>
      <w:jc w:val="left"/>
    </w:pPr>
    <w:rPr>
      <w:sz w:val="18"/>
      <w:szCs w:val="18"/>
    </w:rPr>
  </w:style>
  <w:style w:type="paragraph" w:customStyle="1" w:styleId="Tablelista">
    <w:name w:val="Table list a"/>
    <w:basedOn w:val="Lista"/>
    <w:rsid w:val="00321D25"/>
    <w:pPr>
      <w:numPr>
        <w:ilvl w:val="1"/>
        <w:numId w:val="43"/>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F2036E"/>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9ECBB-FAC3-4CB8-B383-518A400DA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1567</TotalTime>
  <Pages>13</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19</cp:revision>
  <cp:lastPrinted>2016-02-11T12:10:00Z</cp:lastPrinted>
  <dcterms:created xsi:type="dcterms:W3CDTF">2018-09-25T21:30:00Z</dcterms:created>
  <dcterms:modified xsi:type="dcterms:W3CDTF">2018-10-02T11:34:00Z</dcterms:modified>
  <cp:category/>
</cp:coreProperties>
</file>